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43EDCC" w14:textId="77777777" w:rsidR="002440F0" w:rsidRDefault="002440F0"/>
    <w:p w14:paraId="4F068386" w14:textId="77777777" w:rsidR="00D55461" w:rsidRDefault="00D55461"/>
    <w:p w14:paraId="47F09268" w14:textId="77777777" w:rsidR="00D55461" w:rsidRDefault="00D55461"/>
    <w:p w14:paraId="732D7ABE" w14:textId="77777777" w:rsidR="00D55461" w:rsidRDefault="00D55461"/>
    <w:p w14:paraId="32CAB87F" w14:textId="77777777" w:rsidR="00D55461" w:rsidRDefault="00D55461"/>
    <w:p w14:paraId="2614A227" w14:textId="77777777" w:rsidR="00D55461" w:rsidRDefault="00D55461"/>
    <w:p w14:paraId="009D669F" w14:textId="77777777" w:rsidR="00D55461" w:rsidRDefault="00D55461"/>
    <w:p w14:paraId="31769AEF" w14:textId="77777777" w:rsidR="00D55461" w:rsidRDefault="00D55461"/>
    <w:p w14:paraId="2E228D01" w14:textId="77777777" w:rsidR="00D55461" w:rsidRDefault="00D55461"/>
    <w:p w14:paraId="7E883DF5" w14:textId="77777777" w:rsidR="00D55461" w:rsidRDefault="00D55461"/>
    <w:p w14:paraId="4BBDD95A" w14:textId="77777777" w:rsidR="00D55461" w:rsidRDefault="00D55461"/>
    <w:p w14:paraId="4D481ECC" w14:textId="77777777" w:rsidR="00D55461" w:rsidRDefault="00D55461"/>
    <w:p w14:paraId="62D24E6D" w14:textId="77777777" w:rsidR="00D55461" w:rsidRDefault="00D55461"/>
    <w:p w14:paraId="39178F07" w14:textId="77777777" w:rsidR="00D55461" w:rsidRDefault="00D55461"/>
    <w:p w14:paraId="57D6DACE" w14:textId="266C62E9" w:rsidR="00D55461" w:rsidRPr="00D55461" w:rsidRDefault="00D55461" w:rsidP="00D55461">
      <w:pPr>
        <w:jc w:val="center"/>
        <w:rPr>
          <w:color w:val="4472C4" w:themeColor="accent1"/>
          <w:sz w:val="52"/>
          <w:szCs w:val="52"/>
        </w:rPr>
      </w:pPr>
      <w:r w:rsidRPr="00D55461">
        <w:rPr>
          <w:color w:val="4472C4" w:themeColor="accent1"/>
          <w:sz w:val="52"/>
          <w:szCs w:val="52"/>
        </w:rPr>
        <w:t xml:space="preserve">FY </w:t>
      </w:r>
      <w:r w:rsidR="003C7E7E">
        <w:rPr>
          <w:color w:val="4472C4" w:themeColor="accent1"/>
          <w:sz w:val="52"/>
          <w:szCs w:val="52"/>
        </w:rPr>
        <w:t>20</w:t>
      </w:r>
      <w:r w:rsidRPr="00D55461">
        <w:rPr>
          <w:color w:val="4472C4" w:themeColor="accent1"/>
          <w:sz w:val="52"/>
          <w:szCs w:val="52"/>
        </w:rPr>
        <w:t>21 CRP Application Flexibility Guide</w:t>
      </w:r>
    </w:p>
    <w:p w14:paraId="6894F3D0" w14:textId="50CF15FC" w:rsidR="00D55461" w:rsidRPr="00D55461" w:rsidRDefault="00D55461" w:rsidP="00D55461">
      <w:pPr>
        <w:jc w:val="center"/>
        <w:rPr>
          <w:color w:val="4472C4" w:themeColor="accent1"/>
          <w:sz w:val="52"/>
          <w:szCs w:val="52"/>
        </w:rPr>
      </w:pPr>
    </w:p>
    <w:p w14:paraId="338B394B" w14:textId="57A94D2E" w:rsidR="00D55461" w:rsidRDefault="00D55461" w:rsidP="00D55461">
      <w:pPr>
        <w:jc w:val="center"/>
        <w:rPr>
          <w:color w:val="4472C4" w:themeColor="accent1"/>
          <w:sz w:val="52"/>
          <w:szCs w:val="52"/>
        </w:rPr>
      </w:pPr>
      <w:r w:rsidRPr="00D55461">
        <w:rPr>
          <w:color w:val="4472C4" w:themeColor="accent1"/>
          <w:sz w:val="52"/>
          <w:szCs w:val="52"/>
        </w:rPr>
        <w:t>May 2020</w:t>
      </w:r>
    </w:p>
    <w:p w14:paraId="1502AFE9" w14:textId="4F1D3FE8" w:rsidR="008B6C2B" w:rsidRPr="00D55461" w:rsidRDefault="008B6C2B" w:rsidP="00D55461">
      <w:pPr>
        <w:jc w:val="center"/>
        <w:rPr>
          <w:color w:val="4472C4" w:themeColor="accent1"/>
          <w:sz w:val="52"/>
          <w:szCs w:val="52"/>
        </w:rPr>
      </w:pPr>
      <w:r>
        <w:rPr>
          <w:color w:val="4472C4" w:themeColor="accent1"/>
          <w:sz w:val="52"/>
          <w:szCs w:val="52"/>
        </w:rPr>
        <w:t>Revised June 2020</w:t>
      </w:r>
    </w:p>
    <w:p w14:paraId="4C724CD6" w14:textId="57FA9D29" w:rsidR="00D55461" w:rsidRDefault="00D55461" w:rsidP="00D55461">
      <w:pPr>
        <w:jc w:val="center"/>
      </w:pPr>
    </w:p>
    <w:p w14:paraId="446C0B8E" w14:textId="00042261" w:rsidR="00D55461" w:rsidRDefault="00D55461" w:rsidP="00D55461">
      <w:pPr>
        <w:jc w:val="center"/>
      </w:pPr>
    </w:p>
    <w:p w14:paraId="39A783E8" w14:textId="6A7C3C9D" w:rsidR="00D55461" w:rsidRDefault="00D55461" w:rsidP="00D55461">
      <w:pPr>
        <w:jc w:val="center"/>
      </w:pPr>
    </w:p>
    <w:p w14:paraId="3B2E38DD" w14:textId="77484A5A" w:rsidR="00D55461" w:rsidRDefault="00D55461" w:rsidP="00D55461">
      <w:pPr>
        <w:jc w:val="center"/>
      </w:pPr>
    </w:p>
    <w:p w14:paraId="2B595742" w14:textId="04F47721" w:rsidR="00D55461" w:rsidRDefault="00D55461" w:rsidP="00D55461">
      <w:pPr>
        <w:jc w:val="center"/>
      </w:pPr>
    </w:p>
    <w:p w14:paraId="318ADDC5" w14:textId="376A8B8F" w:rsidR="00D55461" w:rsidRDefault="00D55461" w:rsidP="00D55461">
      <w:pPr>
        <w:jc w:val="center"/>
      </w:pPr>
    </w:p>
    <w:p w14:paraId="0D78C13F" w14:textId="6C9A4E9F" w:rsidR="00D55461" w:rsidRDefault="00D55461" w:rsidP="00D55461">
      <w:pPr>
        <w:jc w:val="center"/>
      </w:pPr>
    </w:p>
    <w:p w14:paraId="76C72790" w14:textId="5145BE9D" w:rsidR="00D55461" w:rsidRDefault="00D55461" w:rsidP="00D55461">
      <w:pPr>
        <w:jc w:val="center"/>
      </w:pPr>
    </w:p>
    <w:p w14:paraId="7BAE7E40" w14:textId="702E48B2" w:rsidR="00D55461" w:rsidRDefault="00D55461" w:rsidP="00D55461">
      <w:pPr>
        <w:jc w:val="center"/>
      </w:pPr>
    </w:p>
    <w:p w14:paraId="3AA7C0C9" w14:textId="509BBD0E" w:rsidR="00D55461" w:rsidRDefault="00D55461" w:rsidP="00D55461">
      <w:pPr>
        <w:jc w:val="center"/>
      </w:pPr>
    </w:p>
    <w:p w14:paraId="01B09A5B" w14:textId="6F1E477C" w:rsidR="00D55461" w:rsidRDefault="00D55461" w:rsidP="00D55461">
      <w:pPr>
        <w:jc w:val="center"/>
      </w:pPr>
    </w:p>
    <w:p w14:paraId="77A94340" w14:textId="3385F20D" w:rsidR="00D55461" w:rsidRDefault="00D55461" w:rsidP="00D55461">
      <w:pPr>
        <w:jc w:val="center"/>
      </w:pPr>
    </w:p>
    <w:p w14:paraId="34A3A3AE" w14:textId="04CB2494" w:rsidR="00D55461" w:rsidRDefault="00D55461" w:rsidP="00D55461">
      <w:pPr>
        <w:jc w:val="center"/>
      </w:pPr>
    </w:p>
    <w:p w14:paraId="0046F77E" w14:textId="3D915951" w:rsidR="00D55461" w:rsidRDefault="00D55461" w:rsidP="00D55461">
      <w:pPr>
        <w:jc w:val="center"/>
      </w:pPr>
    </w:p>
    <w:p w14:paraId="0C1C4947" w14:textId="3433EA48" w:rsidR="00D55461" w:rsidRDefault="00D55461" w:rsidP="00D55461">
      <w:pPr>
        <w:jc w:val="center"/>
      </w:pPr>
    </w:p>
    <w:p w14:paraId="10E406DE" w14:textId="77777777" w:rsidR="00D55461" w:rsidRDefault="00D55461" w:rsidP="00D55461">
      <w:pPr>
        <w:jc w:val="center"/>
      </w:pPr>
    </w:p>
    <w:p w14:paraId="359E8C7C" w14:textId="1E803B4E" w:rsidR="00D55461" w:rsidRDefault="00D55461" w:rsidP="00D55461">
      <w:pPr>
        <w:jc w:val="right"/>
      </w:pPr>
    </w:p>
    <w:p w14:paraId="386FD30A" w14:textId="34FFE6D9" w:rsidR="00D55461" w:rsidRDefault="00D55461" w:rsidP="00D55461">
      <w:pPr>
        <w:jc w:val="center"/>
      </w:pPr>
    </w:p>
    <w:p w14:paraId="5847DFDB" w14:textId="12965399" w:rsidR="00D55461" w:rsidRDefault="61FD5909" w:rsidP="00D55461">
      <w:pPr>
        <w:jc w:val="right"/>
      </w:pPr>
      <w:r>
        <w:rPr>
          <w:noProof/>
        </w:rPr>
        <w:lastRenderedPageBreak/>
        <w:drawing>
          <wp:inline distT="0" distB="0" distL="0" distR="0" wp14:anchorId="229E2D69" wp14:editId="1B18EEDA">
            <wp:extent cx="2838548" cy="716915"/>
            <wp:effectExtent l="0" t="0" r="6350" b="0"/>
            <wp:docPr id="1660578376"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38548" cy="716915"/>
                    </a:xfrm>
                    <a:prstGeom prst="rect">
                      <a:avLst/>
                    </a:prstGeom>
                  </pic:spPr>
                </pic:pic>
              </a:graphicData>
            </a:graphic>
          </wp:inline>
        </w:drawing>
      </w:r>
    </w:p>
    <w:p w14:paraId="2C11DB3E" w14:textId="548E0A68" w:rsidR="00D55461" w:rsidRDefault="00D55461" w:rsidP="00D55461">
      <w:pPr>
        <w:jc w:val="right"/>
      </w:pPr>
    </w:p>
    <w:p w14:paraId="68321703" w14:textId="448D9446" w:rsidR="00D55461" w:rsidRPr="007B0B7D" w:rsidRDefault="00D55461" w:rsidP="00D55461">
      <w:pPr>
        <w:jc w:val="center"/>
        <w:rPr>
          <w:b/>
          <w:bCs/>
          <w:color w:val="00B0F0"/>
          <w:sz w:val="36"/>
          <w:szCs w:val="36"/>
        </w:rPr>
      </w:pPr>
      <w:bookmarkStart w:id="0" w:name="TOC"/>
      <w:r w:rsidRPr="007B0B7D">
        <w:rPr>
          <w:b/>
          <w:bCs/>
          <w:color w:val="00B0F0"/>
          <w:sz w:val="36"/>
          <w:szCs w:val="36"/>
        </w:rPr>
        <w:t>Table of Contents</w:t>
      </w:r>
    </w:p>
    <w:bookmarkEnd w:id="0"/>
    <w:p w14:paraId="067E204B" w14:textId="2FA98F13" w:rsidR="00D55461" w:rsidRDefault="00D55461" w:rsidP="00D55461">
      <w:pPr>
        <w:jc w:val="center"/>
        <w:rPr>
          <w:b/>
          <w:bCs/>
          <w:color w:val="000000" w:themeColor="text1"/>
          <w:u w:val="single"/>
        </w:rPr>
      </w:pPr>
    </w:p>
    <w:bookmarkStart w:id="1" w:name="_Introduction"/>
    <w:bookmarkStart w:id="2" w:name="_Intro"/>
    <w:bookmarkStart w:id="3" w:name="_FAQ"/>
    <w:bookmarkStart w:id="4" w:name="_IDEA"/>
    <w:bookmarkStart w:id="5" w:name="__IDEA"/>
    <w:bookmarkEnd w:id="1"/>
    <w:bookmarkEnd w:id="2"/>
    <w:bookmarkEnd w:id="3"/>
    <w:bookmarkEnd w:id="4"/>
    <w:bookmarkEnd w:id="5"/>
    <w:p w14:paraId="4830317D" w14:textId="4B791D4D" w:rsidR="00604468" w:rsidRPr="00604468" w:rsidRDefault="007B0B7D" w:rsidP="00604468">
      <w:pPr>
        <w:pStyle w:val="Heading1"/>
        <w:numPr>
          <w:ilvl w:val="0"/>
          <w:numId w:val="13"/>
        </w:numPr>
        <w:rPr>
          <w:rFonts w:asciiTheme="minorHAnsi" w:hAnsiTheme="minorHAnsi" w:cstheme="minorHAnsi"/>
          <w:color w:val="000000" w:themeColor="text1"/>
        </w:rPr>
      </w:pPr>
      <w:r>
        <w:rPr>
          <w:rFonts w:asciiTheme="minorHAnsi" w:hAnsiTheme="minorHAnsi" w:cstheme="minorHAnsi"/>
          <w:color w:val="000000" w:themeColor="text1"/>
        </w:rPr>
        <w:fldChar w:fldCharType="begin"/>
      </w:r>
      <w:r>
        <w:rPr>
          <w:rFonts w:asciiTheme="minorHAnsi" w:hAnsiTheme="minorHAnsi" w:cstheme="minorHAnsi"/>
          <w:color w:val="000000" w:themeColor="text1"/>
        </w:rPr>
        <w:instrText xml:space="preserve"> HYPERLINK  \l "Intro" </w:instrText>
      </w:r>
      <w:r>
        <w:rPr>
          <w:rFonts w:asciiTheme="minorHAnsi" w:hAnsiTheme="minorHAnsi" w:cstheme="minorHAnsi"/>
          <w:color w:val="000000" w:themeColor="text1"/>
        </w:rPr>
        <w:fldChar w:fldCharType="separate"/>
      </w:r>
      <w:r w:rsidR="00604468" w:rsidRPr="007B0B7D">
        <w:rPr>
          <w:rStyle w:val="Hyperlink"/>
          <w:rFonts w:asciiTheme="minorHAnsi" w:hAnsiTheme="minorHAnsi" w:cstheme="minorHAnsi"/>
        </w:rPr>
        <w:t>Introduction</w:t>
      </w:r>
      <w:r>
        <w:rPr>
          <w:rFonts w:asciiTheme="minorHAnsi" w:hAnsiTheme="minorHAnsi" w:cstheme="minorHAnsi"/>
          <w:color w:val="000000" w:themeColor="text1"/>
        </w:rPr>
        <w:fldChar w:fldCharType="end"/>
      </w:r>
    </w:p>
    <w:p w14:paraId="6EDDCF34" w14:textId="33CB79C7" w:rsidR="00604468" w:rsidRPr="00604468" w:rsidRDefault="00AA7772" w:rsidP="00604468">
      <w:pPr>
        <w:pStyle w:val="Heading1"/>
        <w:numPr>
          <w:ilvl w:val="0"/>
          <w:numId w:val="13"/>
        </w:numPr>
        <w:rPr>
          <w:rFonts w:asciiTheme="minorHAnsi" w:hAnsiTheme="minorHAnsi" w:cstheme="minorHAnsi"/>
          <w:color w:val="000000" w:themeColor="text1"/>
        </w:rPr>
      </w:pPr>
      <w:hyperlink w:anchor="TitleIA" w:history="1">
        <w:r w:rsidR="00604468" w:rsidRPr="007B0B7D">
          <w:rPr>
            <w:rStyle w:val="Hyperlink"/>
            <w:rFonts w:asciiTheme="minorHAnsi" w:hAnsiTheme="minorHAnsi" w:cstheme="minorHAnsi"/>
          </w:rPr>
          <w:t>Title I, Part A</w:t>
        </w:r>
      </w:hyperlink>
    </w:p>
    <w:p w14:paraId="33B09FB3" w14:textId="2D2DA646" w:rsidR="00604468" w:rsidRPr="00604468" w:rsidRDefault="00AA7772" w:rsidP="00604468">
      <w:pPr>
        <w:pStyle w:val="Heading1"/>
        <w:numPr>
          <w:ilvl w:val="0"/>
          <w:numId w:val="13"/>
        </w:numPr>
        <w:rPr>
          <w:rFonts w:asciiTheme="minorHAnsi" w:hAnsiTheme="minorHAnsi" w:cstheme="minorHAnsi"/>
          <w:color w:val="000000" w:themeColor="text1"/>
        </w:rPr>
      </w:pPr>
      <w:hyperlink w:anchor="TitleIIA" w:history="1">
        <w:r w:rsidR="00604468" w:rsidRPr="007B0B7D">
          <w:rPr>
            <w:rStyle w:val="Hyperlink"/>
            <w:rFonts w:asciiTheme="minorHAnsi" w:hAnsiTheme="minorHAnsi" w:cstheme="minorHAnsi"/>
          </w:rPr>
          <w:t>Title II, Part A</w:t>
        </w:r>
      </w:hyperlink>
    </w:p>
    <w:p w14:paraId="65287B79" w14:textId="1AFA2196" w:rsidR="00604468" w:rsidRPr="00604468" w:rsidRDefault="00AA7772" w:rsidP="00604468">
      <w:pPr>
        <w:pStyle w:val="Heading1"/>
        <w:numPr>
          <w:ilvl w:val="0"/>
          <w:numId w:val="13"/>
        </w:numPr>
        <w:rPr>
          <w:rFonts w:asciiTheme="minorHAnsi" w:hAnsiTheme="minorHAnsi" w:cstheme="minorHAnsi"/>
          <w:color w:val="000000" w:themeColor="text1"/>
        </w:rPr>
      </w:pPr>
      <w:hyperlink w:anchor="TitleIIIA" w:history="1">
        <w:r w:rsidR="00604468" w:rsidRPr="007B0B7D">
          <w:rPr>
            <w:rStyle w:val="Hyperlink"/>
            <w:rFonts w:asciiTheme="minorHAnsi" w:hAnsiTheme="minorHAnsi" w:cstheme="minorHAnsi"/>
          </w:rPr>
          <w:t>Title III, Part A</w:t>
        </w:r>
      </w:hyperlink>
    </w:p>
    <w:p w14:paraId="36D7B0B3" w14:textId="5CCF9D1E" w:rsidR="00604468" w:rsidRPr="00604468" w:rsidRDefault="00AA7772" w:rsidP="00604468">
      <w:pPr>
        <w:pStyle w:val="Heading1"/>
        <w:numPr>
          <w:ilvl w:val="0"/>
          <w:numId w:val="13"/>
        </w:numPr>
        <w:rPr>
          <w:rFonts w:asciiTheme="minorHAnsi" w:hAnsiTheme="minorHAnsi" w:cstheme="minorHAnsi"/>
          <w:color w:val="000000" w:themeColor="text1"/>
        </w:rPr>
      </w:pPr>
      <w:hyperlink w:anchor="TitleIVA" w:history="1">
        <w:r w:rsidR="00604468" w:rsidRPr="007B0B7D">
          <w:rPr>
            <w:rStyle w:val="Hyperlink"/>
            <w:rFonts w:asciiTheme="minorHAnsi" w:hAnsiTheme="minorHAnsi" w:cstheme="minorHAnsi"/>
          </w:rPr>
          <w:t>Title IV, Part A</w:t>
        </w:r>
      </w:hyperlink>
    </w:p>
    <w:p w14:paraId="29FC9239" w14:textId="2732786E" w:rsidR="00604468" w:rsidRPr="00604468" w:rsidRDefault="00AA7772" w:rsidP="00604468">
      <w:pPr>
        <w:pStyle w:val="Heading1"/>
        <w:numPr>
          <w:ilvl w:val="0"/>
          <w:numId w:val="13"/>
        </w:numPr>
        <w:rPr>
          <w:rFonts w:asciiTheme="minorHAnsi" w:hAnsiTheme="minorHAnsi" w:cstheme="minorHAnsi"/>
          <w:color w:val="000000" w:themeColor="text1"/>
        </w:rPr>
      </w:pPr>
      <w:hyperlink w:anchor="IDEA" w:history="1">
        <w:r w:rsidR="00604468" w:rsidRPr="00532C5E">
          <w:rPr>
            <w:rStyle w:val="Hyperlink"/>
            <w:rFonts w:asciiTheme="minorHAnsi" w:hAnsiTheme="minorHAnsi" w:cstheme="minorHAnsi"/>
          </w:rPr>
          <w:t>IDEA, Part B and Preschool</w:t>
        </w:r>
      </w:hyperlink>
    </w:p>
    <w:p w14:paraId="5D29E3BB" w14:textId="2B0E6432" w:rsidR="007C1B9A" w:rsidRPr="007C1B9A" w:rsidRDefault="00AA7772" w:rsidP="007C1B9A">
      <w:pPr>
        <w:pStyle w:val="Heading1"/>
        <w:numPr>
          <w:ilvl w:val="0"/>
          <w:numId w:val="13"/>
        </w:numPr>
        <w:rPr>
          <w:rFonts w:asciiTheme="minorHAnsi" w:hAnsiTheme="minorHAnsi" w:cstheme="minorHAnsi"/>
          <w:color w:val="0000FF"/>
          <w:u w:val="single"/>
        </w:rPr>
      </w:pPr>
      <w:hyperlink w:anchor="FAQ" w:history="1">
        <w:r w:rsidR="00960CC8" w:rsidRPr="00532C5E">
          <w:rPr>
            <w:rStyle w:val="Hyperlink"/>
            <w:rFonts w:asciiTheme="minorHAnsi" w:hAnsiTheme="minorHAnsi" w:cstheme="minorHAnsi"/>
          </w:rPr>
          <w:t>Frequently Asked Questions</w:t>
        </w:r>
      </w:hyperlink>
    </w:p>
    <w:p w14:paraId="7F4F2073" w14:textId="5BB73311" w:rsidR="00D55461" w:rsidRDefault="00D55461" w:rsidP="00604468">
      <w:pPr>
        <w:pStyle w:val="Heading1"/>
        <w:numPr>
          <w:ilvl w:val="0"/>
          <w:numId w:val="13"/>
        </w:numPr>
        <w:rPr>
          <w:color w:val="000000" w:themeColor="text1"/>
        </w:rPr>
      </w:pPr>
      <w:r>
        <w:rPr>
          <w:color w:val="000000" w:themeColor="text1"/>
        </w:rPr>
        <w:br w:type="page"/>
      </w:r>
    </w:p>
    <w:p w14:paraId="27D23DA2" w14:textId="65DD6273" w:rsidR="003C7E7E" w:rsidRPr="007B0B7D" w:rsidRDefault="003C7E7E" w:rsidP="007B0B7D">
      <w:pPr>
        <w:pStyle w:val="Header"/>
      </w:pPr>
      <w:bookmarkStart w:id="6" w:name="Intro"/>
      <w:r w:rsidRPr="00B1102B">
        <w:rPr>
          <w:rFonts w:ascii="Calibri" w:hAnsi="Calibri" w:cs="Calibri"/>
          <w:b/>
          <w:bCs/>
          <w:color w:val="00B0F0"/>
          <w:sz w:val="32"/>
          <w:szCs w:val="32"/>
        </w:rPr>
        <w:lastRenderedPageBreak/>
        <w:t>Introduction</w:t>
      </w:r>
      <w:bookmarkEnd w:id="6"/>
      <w:r w:rsidR="007B0B7D">
        <w:rPr>
          <w:rFonts w:ascii="Calibri" w:hAnsi="Calibri" w:cs="Calibri"/>
          <w:b/>
          <w:bCs/>
          <w:color w:val="00B0F0"/>
        </w:rPr>
        <w:tab/>
      </w:r>
      <w:r w:rsidR="007B0B7D">
        <w:rPr>
          <w:rFonts w:ascii="Calibri" w:hAnsi="Calibri" w:cs="Calibri"/>
          <w:b/>
          <w:bCs/>
          <w:color w:val="00B0F0"/>
        </w:rPr>
        <w:tab/>
      </w:r>
      <w:hyperlink w:anchor="TOC" w:history="1">
        <w:r w:rsidR="007B0B7D" w:rsidRPr="007B0B7D">
          <w:rPr>
            <w:rStyle w:val="Hyperlink"/>
          </w:rPr>
          <w:t>Return to Table of Contents</w:t>
        </w:r>
      </w:hyperlink>
    </w:p>
    <w:p w14:paraId="2A768601" w14:textId="77777777" w:rsidR="003C7E7E" w:rsidRPr="003C7E7E" w:rsidRDefault="003C7E7E" w:rsidP="003C7E7E">
      <w:pPr>
        <w:pStyle w:val="xmsonormal"/>
        <w:spacing w:before="0" w:beforeAutospacing="0" w:after="0" w:afterAutospacing="0"/>
        <w:rPr>
          <w:rFonts w:ascii="Calibri" w:hAnsi="Calibri" w:cs="Calibri"/>
          <w:b/>
          <w:bCs/>
          <w:color w:val="00B0F0"/>
        </w:rPr>
      </w:pPr>
    </w:p>
    <w:p w14:paraId="156CDF26" w14:textId="5BA78BD3" w:rsidR="003C7E7E" w:rsidRPr="00E42AE2" w:rsidRDefault="003C7E7E" w:rsidP="003C7E7E">
      <w:pPr>
        <w:pStyle w:val="xmsonormal"/>
        <w:spacing w:before="0" w:beforeAutospacing="0" w:after="0" w:afterAutospacing="0"/>
        <w:rPr>
          <w:rFonts w:asciiTheme="minorHAnsi" w:hAnsiTheme="minorHAnsi" w:cstheme="minorBidi"/>
          <w:color w:val="000000"/>
        </w:rPr>
      </w:pPr>
      <w:r w:rsidRPr="6E3DC223">
        <w:rPr>
          <w:rFonts w:asciiTheme="minorHAnsi" w:hAnsiTheme="minorHAnsi" w:cstheme="minorBidi"/>
          <w:color w:val="000000" w:themeColor="text1"/>
        </w:rPr>
        <w:t>The FY 2021 C</w:t>
      </w:r>
      <w:r w:rsidR="00C450FA">
        <w:rPr>
          <w:rFonts w:asciiTheme="minorHAnsi" w:hAnsiTheme="minorHAnsi" w:cstheme="minorBidi"/>
          <w:color w:val="000000" w:themeColor="text1"/>
        </w:rPr>
        <w:t xml:space="preserve">onsolidated </w:t>
      </w:r>
      <w:r w:rsidRPr="6E3DC223">
        <w:rPr>
          <w:rFonts w:asciiTheme="minorHAnsi" w:hAnsiTheme="minorHAnsi" w:cstheme="minorBidi"/>
          <w:color w:val="000000" w:themeColor="text1"/>
        </w:rPr>
        <w:t>R</w:t>
      </w:r>
      <w:r w:rsidR="00C450FA">
        <w:rPr>
          <w:rFonts w:asciiTheme="minorHAnsi" w:hAnsiTheme="minorHAnsi" w:cstheme="minorBidi"/>
          <w:color w:val="000000" w:themeColor="text1"/>
        </w:rPr>
        <w:t xml:space="preserve">esource </w:t>
      </w:r>
      <w:r w:rsidRPr="6E3DC223">
        <w:rPr>
          <w:rFonts w:asciiTheme="minorHAnsi" w:hAnsiTheme="minorHAnsi" w:cstheme="minorBidi"/>
          <w:color w:val="000000" w:themeColor="text1"/>
        </w:rPr>
        <w:t>P</w:t>
      </w:r>
      <w:r w:rsidR="00064BFB">
        <w:rPr>
          <w:rFonts w:asciiTheme="minorHAnsi" w:hAnsiTheme="minorHAnsi" w:cstheme="minorBidi"/>
          <w:color w:val="000000" w:themeColor="text1"/>
        </w:rPr>
        <w:t>l</w:t>
      </w:r>
      <w:r w:rsidR="00C450FA">
        <w:rPr>
          <w:rFonts w:asciiTheme="minorHAnsi" w:hAnsiTheme="minorHAnsi" w:cstheme="minorBidi"/>
          <w:color w:val="000000" w:themeColor="text1"/>
        </w:rPr>
        <w:t xml:space="preserve">an (CRP) application </w:t>
      </w:r>
      <w:r w:rsidR="00C658BE">
        <w:rPr>
          <w:rFonts w:asciiTheme="minorHAnsi" w:hAnsiTheme="minorHAnsi" w:cstheme="minorBidi"/>
          <w:color w:val="000000" w:themeColor="text1"/>
        </w:rPr>
        <w:t xml:space="preserve">was </w:t>
      </w:r>
      <w:r w:rsidRPr="6E3DC223">
        <w:rPr>
          <w:rFonts w:asciiTheme="minorHAnsi" w:hAnsiTheme="minorHAnsi" w:cstheme="minorBidi"/>
          <w:color w:val="000000" w:themeColor="text1"/>
        </w:rPr>
        <w:t>open</w:t>
      </w:r>
      <w:r w:rsidR="003537C5">
        <w:rPr>
          <w:rFonts w:asciiTheme="minorHAnsi" w:hAnsiTheme="minorHAnsi" w:cstheme="minorBidi"/>
          <w:color w:val="000000" w:themeColor="text1"/>
        </w:rPr>
        <w:t xml:space="preserve">ed </w:t>
      </w:r>
      <w:r w:rsidR="00880DC6" w:rsidRPr="6E3DC223">
        <w:rPr>
          <w:rFonts w:asciiTheme="minorHAnsi" w:hAnsiTheme="minorHAnsi" w:cstheme="minorBidi"/>
          <w:color w:val="000000" w:themeColor="text1"/>
        </w:rPr>
        <w:t>in Accelegrants</w:t>
      </w:r>
      <w:r w:rsidR="00C450FA">
        <w:rPr>
          <w:rFonts w:asciiTheme="minorHAnsi" w:hAnsiTheme="minorHAnsi" w:cstheme="minorBidi"/>
          <w:color w:val="000000" w:themeColor="text1"/>
        </w:rPr>
        <w:t xml:space="preserve"> on Friday, May 8, 2020</w:t>
      </w:r>
      <w:r w:rsidRPr="6E3DC223">
        <w:rPr>
          <w:rFonts w:asciiTheme="minorHAnsi" w:hAnsiTheme="minorHAnsi" w:cstheme="minorBidi"/>
          <w:color w:val="000000" w:themeColor="text1"/>
        </w:rPr>
        <w:t xml:space="preserve">.  RIDE is </w:t>
      </w:r>
      <w:r w:rsidR="00880DC6" w:rsidRPr="6E3DC223">
        <w:rPr>
          <w:rFonts w:asciiTheme="minorHAnsi" w:hAnsiTheme="minorHAnsi" w:cstheme="minorBidi"/>
          <w:color w:val="000000" w:themeColor="text1"/>
        </w:rPr>
        <w:t>providing</w:t>
      </w:r>
      <w:r w:rsidRPr="6E3DC223">
        <w:rPr>
          <w:rFonts w:asciiTheme="minorHAnsi" w:hAnsiTheme="minorHAnsi" w:cstheme="minorBidi"/>
          <w:color w:val="000000" w:themeColor="text1"/>
        </w:rPr>
        <w:t xml:space="preserve"> greater flexibility to districts in this time of uncertainty due to</w:t>
      </w:r>
      <w:r w:rsidR="0021640F">
        <w:rPr>
          <w:rFonts w:asciiTheme="minorHAnsi" w:hAnsiTheme="minorHAnsi" w:cstheme="minorBidi"/>
          <w:color w:val="000000" w:themeColor="text1"/>
        </w:rPr>
        <w:t xml:space="preserve"> </w:t>
      </w:r>
      <w:r w:rsidRPr="6E3DC223">
        <w:rPr>
          <w:rFonts w:asciiTheme="minorHAnsi" w:hAnsiTheme="minorHAnsi" w:cstheme="minorBidi"/>
          <w:color w:val="000000" w:themeColor="text1"/>
        </w:rPr>
        <w:t>COVID</w:t>
      </w:r>
      <w:r w:rsidR="0021640F">
        <w:rPr>
          <w:rFonts w:asciiTheme="minorHAnsi" w:hAnsiTheme="minorHAnsi" w:cstheme="minorBidi"/>
          <w:color w:val="000000" w:themeColor="text1"/>
        </w:rPr>
        <w:t>-</w:t>
      </w:r>
      <w:r w:rsidRPr="6E3DC223">
        <w:rPr>
          <w:rFonts w:asciiTheme="minorHAnsi" w:hAnsiTheme="minorHAnsi" w:cstheme="minorBidi"/>
          <w:color w:val="000000" w:themeColor="text1"/>
        </w:rPr>
        <w:t xml:space="preserve">19.  </w:t>
      </w:r>
      <w:r w:rsidR="00880DC6">
        <w:rPr>
          <w:rFonts w:asciiTheme="minorHAnsi" w:hAnsiTheme="minorHAnsi" w:cstheme="minorHAnsi"/>
          <w:color w:val="000000"/>
        </w:rPr>
        <w:t>D</w:t>
      </w:r>
      <w:r w:rsidRPr="003C7E7E">
        <w:rPr>
          <w:rFonts w:asciiTheme="minorHAnsi" w:hAnsiTheme="minorHAnsi" w:cstheme="minorHAnsi"/>
          <w:color w:val="000000"/>
        </w:rPr>
        <w:t xml:space="preserve">istricts </w:t>
      </w:r>
      <w:r w:rsidR="00880DC6">
        <w:rPr>
          <w:rFonts w:asciiTheme="minorHAnsi" w:hAnsiTheme="minorHAnsi" w:cstheme="minorHAnsi"/>
          <w:color w:val="000000"/>
        </w:rPr>
        <w:t xml:space="preserve">may </w:t>
      </w:r>
      <w:r w:rsidRPr="003C7E7E">
        <w:rPr>
          <w:rFonts w:asciiTheme="minorHAnsi" w:hAnsiTheme="minorHAnsi" w:cstheme="minorHAnsi"/>
          <w:color w:val="000000"/>
        </w:rPr>
        <w:t>submit CRPs in various ways:</w:t>
      </w:r>
    </w:p>
    <w:p w14:paraId="6E4E62DE" w14:textId="77777777" w:rsidR="003C7E7E" w:rsidRPr="003C7E7E" w:rsidRDefault="003C7E7E" w:rsidP="003C7E7E">
      <w:pPr>
        <w:pStyle w:val="xmsonormal"/>
        <w:spacing w:before="0" w:beforeAutospacing="0" w:after="0" w:afterAutospacing="0"/>
        <w:rPr>
          <w:rFonts w:asciiTheme="minorHAnsi" w:hAnsiTheme="minorHAnsi" w:cstheme="minorHAnsi"/>
          <w:color w:val="000000"/>
          <w:sz w:val="28"/>
          <w:szCs w:val="28"/>
        </w:rPr>
      </w:pPr>
    </w:p>
    <w:p w14:paraId="0CB97C97" w14:textId="606E6D67" w:rsidR="003C7E7E" w:rsidRPr="003C7E7E" w:rsidRDefault="003C7E7E" w:rsidP="007646CD">
      <w:pPr>
        <w:pStyle w:val="xmsonormal"/>
        <w:numPr>
          <w:ilvl w:val="0"/>
          <w:numId w:val="11"/>
        </w:numPr>
        <w:spacing w:before="0" w:beforeAutospacing="0" w:after="240" w:afterAutospacing="0"/>
        <w:rPr>
          <w:rFonts w:asciiTheme="minorHAnsi" w:hAnsiTheme="minorHAnsi" w:cstheme="minorHAnsi"/>
          <w:color w:val="000000"/>
          <w:sz w:val="28"/>
          <w:szCs w:val="28"/>
        </w:rPr>
      </w:pPr>
      <w:r w:rsidRPr="003C7E7E">
        <w:rPr>
          <w:rFonts w:asciiTheme="minorHAnsi" w:hAnsiTheme="minorHAnsi" w:cstheme="minorHAnsi"/>
          <w:color w:val="000000"/>
        </w:rPr>
        <w:t>Submit a complete application</w:t>
      </w:r>
      <w:r w:rsidR="009D3DC8">
        <w:rPr>
          <w:rFonts w:asciiTheme="minorHAnsi" w:hAnsiTheme="minorHAnsi" w:cstheme="minorHAnsi"/>
          <w:color w:val="000000"/>
        </w:rPr>
        <w:t xml:space="preserve"> </w:t>
      </w:r>
      <w:r w:rsidRPr="003C7E7E">
        <w:rPr>
          <w:rFonts w:asciiTheme="minorHAnsi" w:hAnsiTheme="minorHAnsi" w:cstheme="minorHAnsi"/>
          <w:color w:val="000000"/>
        </w:rPr>
        <w:t>that includes budget items for summer activities. </w:t>
      </w:r>
    </w:p>
    <w:p w14:paraId="2C83B024" w14:textId="401112BF" w:rsidR="007646CD" w:rsidRPr="007646CD" w:rsidRDefault="003C7E7E" w:rsidP="007646CD">
      <w:pPr>
        <w:pStyle w:val="xmsonormal"/>
        <w:numPr>
          <w:ilvl w:val="0"/>
          <w:numId w:val="11"/>
        </w:numPr>
        <w:spacing w:before="0" w:beforeAutospacing="0" w:after="0" w:afterAutospacing="0"/>
        <w:rPr>
          <w:rFonts w:asciiTheme="minorHAnsi" w:hAnsiTheme="minorHAnsi" w:cstheme="minorHAnsi"/>
          <w:color w:val="000000"/>
          <w:sz w:val="28"/>
          <w:szCs w:val="28"/>
        </w:rPr>
      </w:pPr>
      <w:r w:rsidRPr="003C7E7E">
        <w:rPr>
          <w:rFonts w:asciiTheme="minorHAnsi" w:hAnsiTheme="minorHAnsi" w:cstheme="minorHAnsi"/>
          <w:color w:val="000000"/>
        </w:rPr>
        <w:t xml:space="preserve">Submit an application that </w:t>
      </w:r>
      <w:r w:rsidR="00D737BD">
        <w:rPr>
          <w:rFonts w:asciiTheme="minorHAnsi" w:hAnsiTheme="minorHAnsi" w:cstheme="minorHAnsi"/>
          <w:color w:val="000000"/>
        </w:rPr>
        <w:t xml:space="preserve">is </w:t>
      </w:r>
      <w:r w:rsidRPr="003C7E7E">
        <w:rPr>
          <w:rFonts w:asciiTheme="minorHAnsi" w:hAnsiTheme="minorHAnsi" w:cstheme="minorHAnsi"/>
          <w:color w:val="000000"/>
        </w:rPr>
        <w:t xml:space="preserve">not </w:t>
      </w:r>
      <w:r w:rsidR="00604468" w:rsidRPr="003C7E7E">
        <w:rPr>
          <w:rFonts w:asciiTheme="minorHAnsi" w:hAnsiTheme="minorHAnsi" w:cstheme="minorHAnsi"/>
          <w:color w:val="000000"/>
        </w:rPr>
        <w:t>complete but</w:t>
      </w:r>
      <w:r w:rsidRPr="003C7E7E">
        <w:rPr>
          <w:rFonts w:asciiTheme="minorHAnsi" w:hAnsiTheme="minorHAnsi" w:cstheme="minorHAnsi"/>
          <w:color w:val="000000"/>
        </w:rPr>
        <w:t xml:space="preserve"> includes funding for summer activities</w:t>
      </w:r>
      <w:r w:rsidR="00B6661A">
        <w:rPr>
          <w:rFonts w:asciiTheme="minorHAnsi" w:hAnsiTheme="minorHAnsi" w:cstheme="minorHAnsi"/>
          <w:color w:val="000000"/>
        </w:rPr>
        <w:t xml:space="preserve"> only</w:t>
      </w:r>
      <w:r w:rsidRPr="003C7E7E">
        <w:rPr>
          <w:rFonts w:asciiTheme="minorHAnsi" w:hAnsiTheme="minorHAnsi" w:cstheme="minorHAnsi"/>
          <w:color w:val="000000"/>
        </w:rPr>
        <w:t xml:space="preserve">.  </w:t>
      </w:r>
    </w:p>
    <w:p w14:paraId="79CF6DDC" w14:textId="169D6479" w:rsidR="007646CD" w:rsidRDefault="003C7E7E" w:rsidP="002E63B0">
      <w:pPr>
        <w:pStyle w:val="xmsonormal"/>
        <w:numPr>
          <w:ilvl w:val="1"/>
          <w:numId w:val="11"/>
        </w:numPr>
        <w:spacing w:before="0" w:beforeAutospacing="0" w:after="0" w:afterAutospacing="0"/>
        <w:rPr>
          <w:rStyle w:val="apple-converted-space"/>
          <w:rFonts w:asciiTheme="minorHAnsi" w:hAnsiTheme="minorHAnsi" w:cstheme="minorHAnsi"/>
          <w:color w:val="000000"/>
          <w:sz w:val="28"/>
          <w:szCs w:val="28"/>
        </w:rPr>
      </w:pPr>
      <w:r w:rsidRPr="003C7E7E">
        <w:rPr>
          <w:rFonts w:asciiTheme="minorHAnsi" w:hAnsiTheme="minorHAnsi" w:cstheme="minorHAnsi"/>
          <w:color w:val="000000"/>
        </w:rPr>
        <w:t>Please let your reviewer know you are requesting summer funding and that you will need to make additional revisions.</w:t>
      </w:r>
      <w:r w:rsidRPr="003C7E7E">
        <w:rPr>
          <w:rStyle w:val="apple-converted-space"/>
          <w:rFonts w:asciiTheme="minorHAnsi" w:hAnsiTheme="minorHAnsi" w:cstheme="minorHAnsi"/>
          <w:color w:val="000000"/>
        </w:rPr>
        <w:t> </w:t>
      </w:r>
    </w:p>
    <w:p w14:paraId="2F243B91" w14:textId="77777777" w:rsidR="002E63B0" w:rsidRPr="002E63B0" w:rsidRDefault="002E63B0" w:rsidP="002E63B0">
      <w:pPr>
        <w:pStyle w:val="xmsonormal"/>
        <w:spacing w:before="0" w:beforeAutospacing="0" w:after="0" w:afterAutospacing="0"/>
        <w:ind w:left="720"/>
        <w:rPr>
          <w:rFonts w:asciiTheme="minorHAnsi" w:hAnsiTheme="minorHAnsi" w:cstheme="minorHAnsi"/>
          <w:color w:val="000000"/>
          <w:sz w:val="28"/>
          <w:szCs w:val="28"/>
        </w:rPr>
      </w:pPr>
    </w:p>
    <w:p w14:paraId="3DEC0179" w14:textId="1A6082F5" w:rsidR="003C7E7E" w:rsidRPr="00444E3E" w:rsidRDefault="0071198F" w:rsidP="00604468">
      <w:pPr>
        <w:pStyle w:val="xmsonormal"/>
        <w:numPr>
          <w:ilvl w:val="0"/>
          <w:numId w:val="11"/>
        </w:numPr>
        <w:spacing w:before="0" w:beforeAutospacing="0" w:after="240" w:afterAutospacing="0"/>
        <w:rPr>
          <w:rFonts w:asciiTheme="minorHAnsi" w:hAnsiTheme="minorHAnsi" w:cstheme="minorHAnsi"/>
          <w:color w:val="000000"/>
          <w:sz w:val="28"/>
          <w:szCs w:val="28"/>
        </w:rPr>
      </w:pPr>
      <w:r>
        <w:rPr>
          <w:noProof/>
        </w:rPr>
        <mc:AlternateContent>
          <mc:Choice Requires="wps">
            <w:drawing>
              <wp:anchor distT="45720" distB="45720" distL="114300" distR="114300" simplePos="0" relativeHeight="251659264" behindDoc="0" locked="0" layoutInCell="1" allowOverlap="1" wp14:anchorId="2674B09B" wp14:editId="2C6E04D0">
                <wp:simplePos x="0" y="0"/>
                <wp:positionH relativeFrom="margin">
                  <wp:posOffset>3909060</wp:posOffset>
                </wp:positionH>
                <wp:positionV relativeFrom="paragraph">
                  <wp:posOffset>656166</wp:posOffset>
                </wp:positionV>
                <wp:extent cx="2360930" cy="1404620"/>
                <wp:effectExtent l="0" t="0" r="10160" b="698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chemeClr val="accent1">
                            <a:lumMod val="40000"/>
                            <a:lumOff val="60000"/>
                          </a:schemeClr>
                        </a:solidFill>
                        <a:ln w="9525">
                          <a:solidFill>
                            <a:srgbClr val="000000"/>
                          </a:solidFill>
                          <a:miter lim="800000"/>
                          <a:headEnd/>
                          <a:tailEnd/>
                        </a:ln>
                      </wps:spPr>
                      <wps:txbx>
                        <w:txbxContent>
                          <w:p w14:paraId="461155F9" w14:textId="7053B81D" w:rsidR="00314EE5" w:rsidRPr="0071198F" w:rsidRDefault="00314EE5">
                            <w:pPr>
                              <w:rPr>
                                <w:b/>
                                <w:bCs/>
                              </w:rPr>
                            </w:pPr>
                            <w:r w:rsidRPr="0071198F">
                              <w:rPr>
                                <w:b/>
                                <w:bCs/>
                              </w:rPr>
                              <w:t>TIP: to assist expediting the review and approval of summer activities, some LEAs have taken to highlighting the items that are specific to summer approval. You are welcome to highlight the summer activities if you wish.</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674B09B" id="_x0000_t202" coordsize="21600,21600" o:spt="202" path="m,l,21600r21600,l21600,xe">
                <v:stroke joinstyle="miter"/>
                <v:path gradientshapeok="t" o:connecttype="rect"/>
              </v:shapetype>
              <v:shape id="Text Box 2" o:spid="_x0000_s1026" type="#_x0000_t202" style="position:absolute;left:0;text-align:left;margin-left:307.8pt;margin-top:51.65pt;width:185.9pt;height:110.6pt;z-index:251659264;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" fillcolor="#b4c6e7 [1300]">
                <v:textbox style="mso-fit-shape-to-text:t">
                  <w:txbxContent>
                    <w:p w14:paraId="461155F9" w14:textId="7053B81D" w:rsidR="00314EE5" w:rsidRPr="0071198F" w:rsidRDefault="00314EE5">
                      <w:pPr>
                        <w:rPr>
                          <w:b/>
                          <w:bCs/>
                        </w:rPr>
                      </w:pPr>
                      <w:r w:rsidRPr="0071198F">
                        <w:rPr>
                          <w:b/>
                          <w:bCs/>
                        </w:rPr>
                        <w:t>TIP: to assist expediting the review and approval of summer activities, some LEAs have taken to highlighting the items that are specific to summer approval. You are welcome to highlight the summer activities if you wish.</w:t>
                      </w:r>
                    </w:p>
                  </w:txbxContent>
                </v:textbox>
                <w10:wrap type="square" anchorx="margin"/>
              </v:shape>
            </w:pict>
          </mc:Fallback>
        </mc:AlternateContent>
      </w:r>
      <w:r w:rsidR="003C7E7E" w:rsidRPr="003C7E7E">
        <w:rPr>
          <w:rFonts w:asciiTheme="minorHAnsi" w:hAnsiTheme="minorHAnsi" w:cstheme="minorHAnsi"/>
          <w:color w:val="000000"/>
        </w:rPr>
        <w:t xml:space="preserve">Submit an application for all activities and staff to start at the beginning of the school year.  </w:t>
      </w:r>
      <w:r w:rsidR="00B6661A">
        <w:rPr>
          <w:rFonts w:asciiTheme="minorHAnsi" w:hAnsiTheme="minorHAnsi" w:cstheme="minorHAnsi"/>
          <w:color w:val="000000"/>
        </w:rPr>
        <w:t xml:space="preserve">This option requires </w:t>
      </w:r>
      <w:r w:rsidR="00444E3E">
        <w:rPr>
          <w:rFonts w:asciiTheme="minorHAnsi" w:hAnsiTheme="minorHAnsi" w:cstheme="minorHAnsi"/>
          <w:color w:val="000000"/>
        </w:rPr>
        <w:t xml:space="preserve">complete applications with </w:t>
      </w:r>
      <w:r w:rsidR="00444E3E" w:rsidRPr="00444E3E">
        <w:rPr>
          <w:rFonts w:asciiTheme="minorHAnsi" w:hAnsiTheme="minorHAnsi" w:cstheme="minorHAnsi"/>
          <w:b/>
          <w:bCs/>
          <w:color w:val="000000"/>
        </w:rPr>
        <w:t xml:space="preserve">ALL </w:t>
      </w:r>
      <w:r w:rsidR="00444E3E">
        <w:rPr>
          <w:rFonts w:asciiTheme="minorHAnsi" w:hAnsiTheme="minorHAnsi" w:cstheme="minorHAnsi"/>
          <w:color w:val="000000"/>
        </w:rPr>
        <w:t xml:space="preserve">questions answered for </w:t>
      </w:r>
      <w:r w:rsidR="003C7E7E" w:rsidRPr="003C7E7E">
        <w:rPr>
          <w:rFonts w:asciiTheme="minorHAnsi" w:hAnsiTheme="minorHAnsi" w:cstheme="minorHAnsi"/>
          <w:color w:val="000000"/>
        </w:rPr>
        <w:t>full approval.</w:t>
      </w:r>
      <w:r w:rsidR="003C7E7E" w:rsidRPr="003C7E7E">
        <w:rPr>
          <w:rStyle w:val="apple-converted-space"/>
          <w:rFonts w:asciiTheme="minorHAnsi" w:hAnsiTheme="minorHAnsi" w:cstheme="minorHAnsi"/>
          <w:color w:val="000000"/>
        </w:rPr>
        <w:t> </w:t>
      </w:r>
      <w:r w:rsidR="003C7E7E" w:rsidRPr="00604468">
        <w:t> </w:t>
      </w:r>
    </w:p>
    <w:p w14:paraId="4012A766" w14:textId="29D6394A" w:rsidR="007F2966" w:rsidRDefault="00D21D59" w:rsidP="00D21D59">
      <w:r w:rsidRPr="00D21D59">
        <w:t>In an effort to increase flexibility, LEAs may revise their CRPs if and when necessary, before the amendment period.  Therefore, LEAs may create a budget, and related narratives, that only include summer activities until the school year plans are formulated</w:t>
      </w:r>
      <w:r w:rsidR="007F2966">
        <w:t xml:space="preserve"> </w:t>
      </w:r>
      <w:r w:rsidRPr="00D21D59">
        <w:t>(Please include the word “SUMMER” as the first word in the description of all summer budget requests</w:t>
      </w:r>
      <w:r w:rsidR="007F2966">
        <w:t xml:space="preserve">, </w:t>
      </w:r>
      <w:r w:rsidRPr="00D21D59">
        <w:t>e.g. year</w:t>
      </w:r>
      <w:r w:rsidR="007F2966">
        <w:t>-</w:t>
      </w:r>
      <w:r w:rsidRPr="00D21D59">
        <w:t xml:space="preserve">round staff, summer programs).  </w:t>
      </w:r>
    </w:p>
    <w:p w14:paraId="25B88952" w14:textId="28A9340E" w:rsidR="00314EE5" w:rsidRDefault="00314EE5" w:rsidP="00D21D59"/>
    <w:p w14:paraId="04B9B350" w14:textId="4AF11549" w:rsidR="00E42AE2" w:rsidRDefault="00E42AE2" w:rsidP="00E42AE2">
      <w:pPr>
        <w:rPr>
          <w:rFonts w:cstheme="minorHAnsi"/>
        </w:rPr>
      </w:pPr>
      <w:r>
        <w:rPr>
          <w:rFonts w:cstheme="minorHAnsi"/>
          <w:b/>
        </w:rPr>
        <w:t>Please remember summer activities and expenses include</w:t>
      </w:r>
      <w:r>
        <w:rPr>
          <w:rFonts w:cstheme="minorHAnsi"/>
        </w:rPr>
        <w:t>:</w:t>
      </w:r>
    </w:p>
    <w:p w14:paraId="6320AB66" w14:textId="77777777" w:rsidR="00E42AE2" w:rsidRDefault="00E42AE2" w:rsidP="00E42AE2">
      <w:pPr>
        <w:pStyle w:val="ListParagraph"/>
        <w:numPr>
          <w:ilvl w:val="0"/>
          <w:numId w:val="37"/>
        </w:numPr>
        <w:spacing w:after="160" w:line="256" w:lineRule="auto"/>
        <w:rPr>
          <w:rFonts w:cstheme="minorHAnsi"/>
        </w:rPr>
      </w:pPr>
      <w:r>
        <w:rPr>
          <w:rFonts w:cstheme="minorHAnsi"/>
        </w:rPr>
        <w:t xml:space="preserve">costs associated with summer programs or activities; </w:t>
      </w:r>
    </w:p>
    <w:p w14:paraId="775C4FC1" w14:textId="77777777" w:rsidR="00E42AE2" w:rsidRDefault="00E42AE2" w:rsidP="00E42AE2">
      <w:pPr>
        <w:pStyle w:val="ListParagraph"/>
        <w:numPr>
          <w:ilvl w:val="0"/>
          <w:numId w:val="37"/>
        </w:numPr>
        <w:spacing w:after="160" w:line="256" w:lineRule="auto"/>
        <w:rPr>
          <w:rFonts w:cstheme="minorHAnsi"/>
        </w:rPr>
      </w:pPr>
      <w:r>
        <w:rPr>
          <w:rFonts w:cstheme="minorHAnsi"/>
        </w:rPr>
        <w:t>salary and fringe costs associated with year-round/12-month staff; and</w:t>
      </w:r>
    </w:p>
    <w:p w14:paraId="14FB0B2C" w14:textId="7A59686F" w:rsidR="00314EE5" w:rsidRPr="00E42AE2" w:rsidRDefault="00E42AE2" w:rsidP="00D21D59">
      <w:pPr>
        <w:pStyle w:val="ListParagraph"/>
        <w:numPr>
          <w:ilvl w:val="0"/>
          <w:numId w:val="37"/>
        </w:numPr>
        <w:spacing w:after="160" w:line="256" w:lineRule="auto"/>
        <w:rPr>
          <w:rFonts w:cstheme="minorHAnsi"/>
        </w:rPr>
      </w:pPr>
      <w:r>
        <w:rPr>
          <w:rFonts w:cstheme="minorHAnsi"/>
        </w:rPr>
        <w:t>expenses incurred during July and August for school year program activities.</w:t>
      </w:r>
    </w:p>
    <w:p w14:paraId="17CE990F" w14:textId="4D977E0E" w:rsidR="00D21D59" w:rsidRDefault="00D21D59" w:rsidP="00D21D59">
      <w:r w:rsidRPr="00D21D59">
        <w:t>If you choose to import your budget, but only want the summer activities reviewed at this time, please notify your reviewer</w:t>
      </w:r>
      <w:r w:rsidR="00F83650">
        <w:t>,</w:t>
      </w:r>
      <w:r w:rsidRPr="00D21D59">
        <w:t xml:space="preserve"> </w:t>
      </w:r>
      <w:r w:rsidR="00F83650">
        <w:t>t</w:t>
      </w:r>
      <w:r w:rsidRPr="00D21D59">
        <w:t xml:space="preserve">hen budgets may be revised for the school year.  Remember, it will take time for applications to be reviewed for summer approval, sent back to LEA for changes and then reviewed again after resubmitting to RIDE. </w:t>
      </w:r>
    </w:p>
    <w:p w14:paraId="16321C3C" w14:textId="77777777" w:rsidR="00960CC8" w:rsidRDefault="00960CC8" w:rsidP="00604468"/>
    <w:p w14:paraId="295674AC" w14:textId="07BBC5FC" w:rsidR="003C7E7E" w:rsidRPr="00604468" w:rsidRDefault="00880ACE" w:rsidP="00604468">
      <w:r>
        <w:t xml:space="preserve">Note: </w:t>
      </w:r>
      <w:r w:rsidRPr="00880ACE">
        <w:t xml:space="preserve"> </w:t>
      </w:r>
      <w:r>
        <w:t xml:space="preserve">FY 21 </w:t>
      </w:r>
      <w:r w:rsidRPr="00880ACE">
        <w:t>Private School Proportionate Worksheets</w:t>
      </w:r>
      <w:r>
        <w:t xml:space="preserve"> for all programs are together in the Accelegrants document Library </w:t>
      </w:r>
      <w:r w:rsidR="00471DBF" w:rsidRPr="003B15B4">
        <w:rPr>
          <w:rFonts w:cstheme="minorHAnsi"/>
          <w:i/>
          <w:iCs/>
        </w:rPr>
        <w:t>FY2021 CRP Information/Documents</w:t>
      </w:r>
      <w:r w:rsidR="00471DBF">
        <w:rPr>
          <w:rFonts w:cstheme="minorHAnsi"/>
        </w:rPr>
        <w:t xml:space="preserve"> section.</w:t>
      </w:r>
    </w:p>
    <w:p w14:paraId="031C92BE" w14:textId="77777777" w:rsidR="003C7E7E" w:rsidRPr="00604468" w:rsidRDefault="003C7E7E" w:rsidP="00604468">
      <w:r w:rsidRPr="00604468">
        <w:t> </w:t>
      </w:r>
    </w:p>
    <w:p w14:paraId="6EA1A0D6" w14:textId="041AA355" w:rsidR="00F83650" w:rsidRPr="00C22291" w:rsidRDefault="00F83650" w:rsidP="00604468">
      <w:pPr>
        <w:rPr>
          <w:b/>
          <w:bCs/>
          <w:u w:val="single"/>
        </w:rPr>
      </w:pPr>
      <w:r w:rsidRPr="00C22291">
        <w:rPr>
          <w:b/>
          <w:bCs/>
          <w:u w:val="single"/>
        </w:rPr>
        <w:t>Submission Deadlines:</w:t>
      </w:r>
    </w:p>
    <w:p w14:paraId="0CF8A3B0" w14:textId="39AC4611" w:rsidR="00F83650" w:rsidRDefault="00F83650" w:rsidP="00604468"/>
    <w:p w14:paraId="2108DDAF" w14:textId="055E15C2" w:rsidR="00F83650" w:rsidRDefault="00F83650" w:rsidP="00604468">
      <w:r>
        <w:t>Summer</w:t>
      </w:r>
      <w:r w:rsidR="00BC0467">
        <w:t xml:space="preserve"> Only or Complete </w:t>
      </w:r>
      <w:r w:rsidR="00FC6206">
        <w:t>with</w:t>
      </w:r>
      <w:r w:rsidR="00BC0467">
        <w:t xml:space="preserve"> Summer Activities: Must be submitted by </w:t>
      </w:r>
      <w:r w:rsidR="00BC0467" w:rsidRPr="00BC0467">
        <w:rPr>
          <w:b/>
          <w:bCs/>
        </w:rPr>
        <w:t>June 30, 2020</w:t>
      </w:r>
      <w:r w:rsidR="00BC0467">
        <w:t>.</w:t>
      </w:r>
    </w:p>
    <w:p w14:paraId="720BB15D" w14:textId="185530AE" w:rsidR="00BC0467" w:rsidRDefault="00FC6206" w:rsidP="00604468">
      <w:r>
        <w:t xml:space="preserve">Complete Applications </w:t>
      </w:r>
      <w:r w:rsidR="00E42AE2">
        <w:t>without</w:t>
      </w:r>
      <w:r>
        <w:t xml:space="preserve"> Summer Activities: Must be su</w:t>
      </w:r>
      <w:r w:rsidR="00C22291">
        <w:t xml:space="preserve">bmitted by </w:t>
      </w:r>
      <w:r w:rsidR="00C22291" w:rsidRPr="00C22291">
        <w:rPr>
          <w:b/>
          <w:bCs/>
        </w:rPr>
        <w:t>August 14, 2020</w:t>
      </w:r>
      <w:r w:rsidR="00C22291">
        <w:t>.</w:t>
      </w:r>
    </w:p>
    <w:p w14:paraId="36C75495" w14:textId="77777777" w:rsidR="00F83650" w:rsidRDefault="00F83650" w:rsidP="00604468"/>
    <w:p w14:paraId="28490C62" w14:textId="268ABB33" w:rsidR="003C7E7E" w:rsidRPr="00E42AE2" w:rsidRDefault="00C22291">
      <w:pPr>
        <w:rPr>
          <w:b/>
          <w:bCs/>
        </w:rPr>
      </w:pPr>
      <w:r w:rsidRPr="00C22291">
        <w:rPr>
          <w:b/>
          <w:bCs/>
        </w:rPr>
        <w:t xml:space="preserve">Note: </w:t>
      </w:r>
      <w:r w:rsidR="003C7E7E" w:rsidRPr="00C22291">
        <w:rPr>
          <w:b/>
          <w:bCs/>
        </w:rPr>
        <w:t>Funds cannot be used for any activities until a substantially approvable application is submitted. </w:t>
      </w:r>
    </w:p>
    <w:p w14:paraId="41A16A9E" w14:textId="220AA072" w:rsidR="007B0B7D" w:rsidRDefault="00D55461" w:rsidP="00B1102B">
      <w:pPr>
        <w:pStyle w:val="Header"/>
        <w:rPr>
          <w:rStyle w:val="Hyperlink"/>
        </w:rPr>
      </w:pPr>
      <w:bookmarkStart w:id="7" w:name="TitleIA"/>
      <w:r w:rsidRPr="00B1102B">
        <w:rPr>
          <w:rFonts w:ascii="Calibri" w:eastAsia="Times New Roman" w:hAnsi="Calibri" w:cs="Calibri"/>
          <w:b/>
          <w:bCs/>
          <w:color w:val="00B0F0"/>
          <w:sz w:val="32"/>
          <w:szCs w:val="32"/>
        </w:rPr>
        <w:lastRenderedPageBreak/>
        <w:t>Title I, Part A CRP</w:t>
      </w:r>
      <w:r w:rsidR="007B0B7D">
        <w:rPr>
          <w:rFonts w:ascii="Calibri" w:eastAsia="Times New Roman" w:hAnsi="Calibri" w:cs="Calibri"/>
          <w:b/>
          <w:bCs/>
          <w:color w:val="00B0F0"/>
        </w:rPr>
        <w:tab/>
      </w:r>
      <w:r w:rsidR="007B0B7D">
        <w:rPr>
          <w:rFonts w:ascii="Calibri" w:eastAsia="Times New Roman" w:hAnsi="Calibri" w:cs="Calibri"/>
          <w:b/>
          <w:bCs/>
          <w:color w:val="00B0F0"/>
        </w:rPr>
        <w:tab/>
      </w:r>
      <w:hyperlink w:anchor="TOC" w:history="1">
        <w:r w:rsidR="007B0B7D" w:rsidRPr="007B0B7D">
          <w:rPr>
            <w:rStyle w:val="Hyperlink"/>
          </w:rPr>
          <w:t>Return to Table of Contents</w:t>
        </w:r>
      </w:hyperlink>
      <w:bookmarkEnd w:id="7"/>
    </w:p>
    <w:p w14:paraId="564A406B" w14:textId="77777777" w:rsidR="00B1102B" w:rsidRPr="00B1102B" w:rsidRDefault="00B1102B" w:rsidP="00B1102B">
      <w:pPr>
        <w:pStyle w:val="Header"/>
      </w:pPr>
    </w:p>
    <w:p w14:paraId="430E2957" w14:textId="32DF753D" w:rsidR="00D55461" w:rsidRPr="00D55461" w:rsidRDefault="00D55461" w:rsidP="00D55461">
      <w:pPr>
        <w:spacing w:after="160" w:line="235" w:lineRule="atLeast"/>
        <w:rPr>
          <w:rFonts w:ascii="Calibri" w:eastAsia="Times New Roman" w:hAnsi="Calibri" w:cs="Calibri"/>
          <w:color w:val="000000"/>
        </w:rPr>
      </w:pPr>
      <w:r w:rsidRPr="00D55461">
        <w:rPr>
          <w:rFonts w:ascii="Calibri" w:eastAsia="Times New Roman" w:hAnsi="Calibri" w:cs="Calibri"/>
          <w:b/>
          <w:bCs/>
          <w:color w:val="000000"/>
        </w:rPr>
        <w:t>For LEAs seeking Substantial Summer Approval</w:t>
      </w:r>
    </w:p>
    <w:p w14:paraId="1154BCFC" w14:textId="77777777" w:rsidR="00D55461" w:rsidRPr="00D55461" w:rsidRDefault="00D55461" w:rsidP="00D55461">
      <w:pPr>
        <w:spacing w:after="160" w:line="235" w:lineRule="atLeast"/>
        <w:rPr>
          <w:rFonts w:ascii="Calibri" w:eastAsia="Times New Roman" w:hAnsi="Calibri" w:cs="Calibri"/>
          <w:color w:val="000000"/>
        </w:rPr>
      </w:pPr>
      <w:r w:rsidRPr="00D55461">
        <w:rPr>
          <w:rFonts w:ascii="Calibri" w:eastAsia="Times New Roman" w:hAnsi="Calibri" w:cs="Calibri"/>
          <w:color w:val="000000"/>
        </w:rPr>
        <w:t>At a minimum, LEAs need to complete the following sections of the application:</w:t>
      </w:r>
    </w:p>
    <w:p w14:paraId="7AE2C2DF" w14:textId="77777777" w:rsidR="00D55461" w:rsidRPr="00D55461" w:rsidRDefault="00D55461" w:rsidP="00D55461">
      <w:pPr>
        <w:numPr>
          <w:ilvl w:val="0"/>
          <w:numId w:val="2"/>
        </w:numPr>
        <w:spacing w:before="100" w:beforeAutospacing="1" w:after="100" w:afterAutospacing="1"/>
        <w:rPr>
          <w:rFonts w:ascii="Calibri" w:eastAsia="Times New Roman" w:hAnsi="Calibri" w:cs="Calibri"/>
          <w:color w:val="000000"/>
        </w:rPr>
      </w:pPr>
      <w:r w:rsidRPr="00D55461">
        <w:rPr>
          <w:rFonts w:ascii="Calibri" w:eastAsia="Times New Roman" w:hAnsi="Calibri" w:cs="Calibri"/>
          <w:color w:val="000000"/>
        </w:rPr>
        <w:t>Annual Ranking Page</w:t>
      </w:r>
    </w:p>
    <w:p w14:paraId="685ACF1C" w14:textId="77777777" w:rsidR="00D55461" w:rsidRPr="00D55461" w:rsidRDefault="00D55461" w:rsidP="00D55461">
      <w:pPr>
        <w:numPr>
          <w:ilvl w:val="0"/>
          <w:numId w:val="2"/>
        </w:numPr>
        <w:spacing w:before="100" w:beforeAutospacing="1" w:after="100" w:afterAutospacing="1"/>
        <w:rPr>
          <w:rFonts w:ascii="Calibri" w:eastAsia="Times New Roman" w:hAnsi="Calibri" w:cs="Calibri"/>
          <w:color w:val="000000"/>
        </w:rPr>
      </w:pPr>
      <w:r w:rsidRPr="00D55461">
        <w:rPr>
          <w:rFonts w:ascii="Calibri" w:eastAsia="Times New Roman" w:hAnsi="Calibri" w:cs="Calibri"/>
          <w:color w:val="000000"/>
        </w:rPr>
        <w:t>Reserves Page</w:t>
      </w:r>
    </w:p>
    <w:p w14:paraId="7EC846CD" w14:textId="77777777" w:rsidR="00D55461" w:rsidRPr="00D55461" w:rsidRDefault="00D55461" w:rsidP="00D55461">
      <w:pPr>
        <w:numPr>
          <w:ilvl w:val="0"/>
          <w:numId w:val="2"/>
        </w:numPr>
        <w:spacing w:before="100" w:beforeAutospacing="1" w:after="100" w:afterAutospacing="1"/>
        <w:rPr>
          <w:rFonts w:ascii="Calibri" w:eastAsia="Times New Roman" w:hAnsi="Calibri" w:cs="Calibri"/>
          <w:color w:val="000000"/>
        </w:rPr>
      </w:pPr>
      <w:r w:rsidRPr="00D55461">
        <w:rPr>
          <w:rFonts w:ascii="Calibri" w:eastAsia="Times New Roman" w:hAnsi="Calibri" w:cs="Calibri"/>
          <w:color w:val="000000"/>
        </w:rPr>
        <w:t>School Level Allocations Page</w:t>
      </w:r>
    </w:p>
    <w:p w14:paraId="64511A4F" w14:textId="77777777" w:rsidR="00D55461" w:rsidRPr="00D55461" w:rsidRDefault="00D55461" w:rsidP="00D55461">
      <w:pPr>
        <w:numPr>
          <w:ilvl w:val="0"/>
          <w:numId w:val="2"/>
        </w:numPr>
        <w:spacing w:before="100" w:beforeAutospacing="1" w:after="100" w:afterAutospacing="1"/>
        <w:rPr>
          <w:rFonts w:ascii="Calibri" w:eastAsia="Times New Roman" w:hAnsi="Calibri" w:cs="Calibri"/>
          <w:color w:val="000000"/>
        </w:rPr>
      </w:pPr>
      <w:r w:rsidRPr="00D55461">
        <w:rPr>
          <w:rFonts w:ascii="Calibri" w:eastAsia="Times New Roman" w:hAnsi="Calibri" w:cs="Calibri"/>
          <w:color w:val="000000"/>
        </w:rPr>
        <w:t>Program Matrix</w:t>
      </w:r>
    </w:p>
    <w:p w14:paraId="166B4203" w14:textId="77777777" w:rsidR="00D55461" w:rsidRPr="00D55461" w:rsidRDefault="00D55461" w:rsidP="00D55461">
      <w:pPr>
        <w:numPr>
          <w:ilvl w:val="0"/>
          <w:numId w:val="2"/>
        </w:numPr>
        <w:spacing w:before="100" w:beforeAutospacing="1" w:after="100" w:afterAutospacing="1"/>
        <w:rPr>
          <w:rFonts w:ascii="Calibri" w:eastAsia="Times New Roman" w:hAnsi="Calibri" w:cs="Calibri"/>
          <w:color w:val="000000"/>
        </w:rPr>
      </w:pPr>
      <w:r w:rsidRPr="00D55461">
        <w:rPr>
          <w:rFonts w:ascii="Calibri" w:eastAsia="Times New Roman" w:hAnsi="Calibri" w:cs="Calibri"/>
          <w:color w:val="000000"/>
        </w:rPr>
        <w:t>Equitable Services Calculator (if applicable)</w:t>
      </w:r>
    </w:p>
    <w:p w14:paraId="2BD0237D" w14:textId="77777777" w:rsidR="00D55461" w:rsidRPr="00D55461" w:rsidRDefault="00D55461" w:rsidP="00D55461">
      <w:pPr>
        <w:numPr>
          <w:ilvl w:val="0"/>
          <w:numId w:val="2"/>
        </w:numPr>
        <w:spacing w:before="100" w:beforeAutospacing="1" w:after="100" w:afterAutospacing="1"/>
        <w:rPr>
          <w:rFonts w:ascii="Calibri" w:eastAsia="Times New Roman" w:hAnsi="Calibri" w:cs="Calibri"/>
          <w:color w:val="000000"/>
        </w:rPr>
      </w:pPr>
      <w:r w:rsidRPr="00D55461">
        <w:rPr>
          <w:rFonts w:ascii="Calibri" w:eastAsia="Times New Roman" w:hAnsi="Calibri" w:cs="Calibri"/>
          <w:color w:val="000000"/>
        </w:rPr>
        <w:t>Summer Budget Requests - For LEAs submitting a full application, or importing the budget from last year, please delineate which budget items are for summer by adding the word “SUMMER” to the budget description.)</w:t>
      </w:r>
    </w:p>
    <w:p w14:paraId="52324D75" w14:textId="38CD50F8" w:rsidR="00D55461" w:rsidRPr="00D55461" w:rsidRDefault="00D55461" w:rsidP="00D55461">
      <w:pPr>
        <w:numPr>
          <w:ilvl w:val="0"/>
          <w:numId w:val="2"/>
        </w:numPr>
        <w:spacing w:before="100" w:beforeAutospacing="1" w:after="100" w:afterAutospacing="1"/>
        <w:rPr>
          <w:rFonts w:ascii="Calibri" w:eastAsia="Times New Roman" w:hAnsi="Calibri" w:cs="Calibri"/>
          <w:color w:val="000000"/>
        </w:rPr>
      </w:pPr>
      <w:r w:rsidRPr="00D55461">
        <w:rPr>
          <w:rFonts w:ascii="Calibri" w:eastAsia="Times New Roman" w:hAnsi="Calibri" w:cs="Calibri"/>
          <w:color w:val="000000"/>
        </w:rPr>
        <w:t xml:space="preserve">Summer Narratives – these can be included in the applicable narrative </w:t>
      </w:r>
      <w:r w:rsidR="0084144B" w:rsidRPr="00D55461">
        <w:rPr>
          <w:rFonts w:ascii="Calibri" w:eastAsia="Times New Roman" w:hAnsi="Calibri" w:cs="Calibri"/>
          <w:color w:val="000000"/>
        </w:rPr>
        <w:t>question or</w:t>
      </w:r>
      <w:r w:rsidRPr="00D55461">
        <w:rPr>
          <w:rFonts w:ascii="Calibri" w:eastAsia="Times New Roman" w:hAnsi="Calibri" w:cs="Calibri"/>
          <w:color w:val="000000"/>
        </w:rPr>
        <w:t xml:space="preserve"> uploaded in related documents as “Summer Program”.</w:t>
      </w:r>
    </w:p>
    <w:p w14:paraId="6ED25E56" w14:textId="77777777" w:rsidR="00D55461" w:rsidRPr="00D55461" w:rsidRDefault="00D55461" w:rsidP="00D55461">
      <w:pPr>
        <w:spacing w:after="160" w:line="235" w:lineRule="atLeast"/>
        <w:rPr>
          <w:rFonts w:ascii="Calibri" w:eastAsia="Times New Roman" w:hAnsi="Calibri" w:cs="Calibri"/>
          <w:color w:val="000000"/>
        </w:rPr>
      </w:pPr>
      <w:r w:rsidRPr="00D55461">
        <w:rPr>
          <w:rFonts w:ascii="Calibri" w:eastAsia="Times New Roman" w:hAnsi="Calibri" w:cs="Calibri"/>
          <w:b/>
          <w:bCs/>
          <w:color w:val="000000"/>
        </w:rPr>
        <w:t>For LEAs seeking School Year and/or Full Approval</w:t>
      </w:r>
    </w:p>
    <w:p w14:paraId="177A0B78" w14:textId="77777777" w:rsidR="00D55461" w:rsidRPr="00D55461" w:rsidRDefault="00D55461" w:rsidP="0083059B">
      <w:pPr>
        <w:spacing w:before="100" w:beforeAutospacing="1" w:after="100" w:afterAutospacing="1"/>
        <w:rPr>
          <w:rFonts w:ascii="Calibri" w:eastAsia="Times New Roman" w:hAnsi="Calibri" w:cs="Calibri"/>
          <w:color w:val="000000"/>
        </w:rPr>
      </w:pPr>
      <w:r w:rsidRPr="00D55461">
        <w:rPr>
          <w:rFonts w:ascii="Calibri" w:eastAsia="Times New Roman" w:hAnsi="Calibri" w:cs="Calibri"/>
          <w:color w:val="000000"/>
        </w:rPr>
        <w:t>The entire application must be completed for LEAs to receive full approval.</w:t>
      </w:r>
    </w:p>
    <w:p w14:paraId="45200C2C" w14:textId="63EFDFAB" w:rsidR="00D55461" w:rsidRPr="0083059B" w:rsidRDefault="00D55461" w:rsidP="0083059B">
      <w:pPr>
        <w:pStyle w:val="ListParagraph"/>
        <w:numPr>
          <w:ilvl w:val="0"/>
          <w:numId w:val="19"/>
        </w:numPr>
        <w:spacing w:after="160" w:line="235" w:lineRule="atLeast"/>
        <w:rPr>
          <w:rFonts w:ascii="Calibri" w:eastAsia="Times New Roman" w:hAnsi="Calibri" w:cs="Calibri"/>
          <w:color w:val="000000"/>
        </w:rPr>
      </w:pPr>
      <w:r w:rsidRPr="0083059B">
        <w:rPr>
          <w:rFonts w:ascii="Calibri" w:eastAsia="Times New Roman" w:hAnsi="Calibri" w:cs="Calibri"/>
          <w:color w:val="000000"/>
        </w:rPr>
        <w:t xml:space="preserve">Note: Parent notifications have been moved to assurances. LEAs only need to answer </w:t>
      </w:r>
      <w:r w:rsidRPr="0071198F">
        <w:rPr>
          <w:rFonts w:ascii="Calibri" w:eastAsia="Times New Roman" w:hAnsi="Calibri" w:cs="Calibri"/>
          <w:i/>
          <w:iCs/>
          <w:color w:val="000000"/>
        </w:rPr>
        <w:t>NA</w:t>
      </w:r>
      <w:r w:rsidRPr="0083059B">
        <w:rPr>
          <w:rFonts w:ascii="Calibri" w:eastAsia="Times New Roman" w:hAnsi="Calibri" w:cs="Calibri"/>
          <w:color w:val="000000"/>
        </w:rPr>
        <w:t xml:space="preserve"> for these questions.</w:t>
      </w:r>
    </w:p>
    <w:p w14:paraId="797FC414" w14:textId="4725D732" w:rsidR="00D55461" w:rsidRDefault="00595E97" w:rsidP="00D55461">
      <w:pPr>
        <w:spacing w:after="160" w:line="235" w:lineRule="atLeast"/>
        <w:rPr>
          <w:rFonts w:ascii="Calibri" w:eastAsia="Times New Roman" w:hAnsi="Calibri" w:cs="Calibri"/>
          <w:b/>
          <w:bCs/>
          <w:color w:val="000000"/>
        </w:rPr>
      </w:pPr>
      <w:r>
        <w:rPr>
          <w:rFonts w:ascii="Calibri" w:eastAsia="Times New Roman" w:hAnsi="Calibri" w:cs="Calibri"/>
          <w:b/>
          <w:bCs/>
          <w:color w:val="000000"/>
        </w:rPr>
        <w:t>Title I-A</w:t>
      </w:r>
      <w:r w:rsidR="00D55461" w:rsidRPr="00D55461">
        <w:rPr>
          <w:rFonts w:ascii="Calibri" w:eastAsia="Times New Roman" w:hAnsi="Calibri" w:cs="Calibri"/>
          <w:b/>
          <w:bCs/>
          <w:color w:val="000000"/>
        </w:rPr>
        <w:t xml:space="preserve"> resources</w:t>
      </w:r>
      <w:r>
        <w:rPr>
          <w:rFonts w:ascii="Calibri" w:eastAsia="Times New Roman" w:hAnsi="Calibri" w:cs="Calibri"/>
          <w:b/>
          <w:bCs/>
          <w:color w:val="000000"/>
        </w:rPr>
        <w:t xml:space="preserve"> can be found</w:t>
      </w:r>
      <w:r w:rsidR="00D55461" w:rsidRPr="00513F1E">
        <w:rPr>
          <w:rFonts w:ascii="Calibri" w:eastAsia="Times New Roman" w:hAnsi="Calibri" w:cs="Calibri"/>
          <w:b/>
          <w:bCs/>
          <w:color w:val="000000"/>
        </w:rPr>
        <w:t xml:space="preserve"> in </w:t>
      </w:r>
      <w:r>
        <w:rPr>
          <w:rFonts w:ascii="Calibri" w:eastAsia="Times New Roman" w:hAnsi="Calibri" w:cs="Calibri"/>
          <w:b/>
          <w:bCs/>
          <w:color w:val="000000"/>
        </w:rPr>
        <w:t xml:space="preserve">the </w:t>
      </w:r>
      <w:r w:rsidR="00D55461" w:rsidRPr="00513F1E">
        <w:rPr>
          <w:rFonts w:ascii="Calibri" w:eastAsia="Times New Roman" w:hAnsi="Calibri" w:cs="Calibri"/>
          <w:b/>
          <w:bCs/>
          <w:color w:val="000000"/>
        </w:rPr>
        <w:t>Accelegrants</w:t>
      </w:r>
      <w:r>
        <w:rPr>
          <w:rFonts w:ascii="Calibri" w:eastAsia="Times New Roman" w:hAnsi="Calibri" w:cs="Calibri"/>
          <w:b/>
          <w:bCs/>
          <w:color w:val="000000"/>
        </w:rPr>
        <w:t xml:space="preserve"> Document Library,</w:t>
      </w:r>
      <w:r w:rsidR="0082238D">
        <w:rPr>
          <w:rFonts w:ascii="Calibri" w:eastAsia="Times New Roman" w:hAnsi="Calibri" w:cs="Calibri"/>
          <w:b/>
          <w:bCs/>
          <w:color w:val="000000"/>
        </w:rPr>
        <w:t xml:space="preserve"> includ</w:t>
      </w:r>
      <w:r>
        <w:rPr>
          <w:rFonts w:ascii="Calibri" w:eastAsia="Times New Roman" w:hAnsi="Calibri" w:cs="Calibri"/>
          <w:b/>
          <w:bCs/>
          <w:color w:val="000000"/>
        </w:rPr>
        <w:t>ing</w:t>
      </w:r>
      <w:r w:rsidR="0082238D">
        <w:rPr>
          <w:rFonts w:ascii="Calibri" w:eastAsia="Times New Roman" w:hAnsi="Calibri" w:cs="Calibri"/>
          <w:b/>
          <w:bCs/>
          <w:color w:val="000000"/>
        </w:rPr>
        <w:t>:</w:t>
      </w:r>
      <w:r w:rsidR="00D55461" w:rsidRPr="00D55461">
        <w:rPr>
          <w:rFonts w:ascii="Calibri" w:eastAsia="Times New Roman" w:hAnsi="Calibri" w:cs="Calibri"/>
          <w:b/>
          <w:bCs/>
          <w:color w:val="000000"/>
        </w:rPr>
        <w:t> </w:t>
      </w:r>
    </w:p>
    <w:p w14:paraId="7639463C" w14:textId="31D703E3" w:rsidR="009D3AFD" w:rsidRPr="009D3AFD" w:rsidRDefault="00AA7772" w:rsidP="009D3AFD">
      <w:pPr>
        <w:pStyle w:val="ListParagraph"/>
        <w:numPr>
          <w:ilvl w:val="0"/>
          <w:numId w:val="17"/>
        </w:numPr>
        <w:spacing w:after="160" w:line="235" w:lineRule="atLeast"/>
        <w:rPr>
          <w:rFonts w:ascii="Calibri" w:eastAsia="Times New Roman" w:hAnsi="Calibri" w:cs="Calibri"/>
          <w:color w:val="000000"/>
        </w:rPr>
      </w:pPr>
      <w:hyperlink r:id="rId12" w:history="1">
        <w:r w:rsidR="0026335D">
          <w:rPr>
            <w:rStyle w:val="Hyperlink"/>
            <w:rFonts w:ascii="Calibri" w:eastAsia="Times New Roman" w:hAnsi="Calibri" w:cs="Calibri"/>
          </w:rPr>
          <w:t>Title I, Part A CRP Application Guide</w:t>
        </w:r>
      </w:hyperlink>
    </w:p>
    <w:p w14:paraId="0D48A1F2" w14:textId="5794C0BD" w:rsidR="009D3AFD" w:rsidRPr="009D3AFD" w:rsidRDefault="00AA7772" w:rsidP="009D3AFD">
      <w:pPr>
        <w:pStyle w:val="ListParagraph"/>
        <w:numPr>
          <w:ilvl w:val="0"/>
          <w:numId w:val="17"/>
        </w:numPr>
        <w:spacing w:after="160" w:line="235" w:lineRule="atLeast"/>
        <w:rPr>
          <w:rFonts w:ascii="Calibri" w:eastAsia="Times New Roman" w:hAnsi="Calibri" w:cs="Calibri"/>
          <w:color w:val="000000"/>
        </w:rPr>
      </w:pPr>
      <w:hyperlink r:id="rId13" w:history="1">
        <w:r w:rsidR="0026335D">
          <w:rPr>
            <w:rStyle w:val="Hyperlink"/>
            <w:rFonts w:ascii="Calibri" w:eastAsia="Times New Roman" w:hAnsi="Calibri" w:cs="Calibri"/>
          </w:rPr>
          <w:t>Title I, Part A Creating a Winning Budget</w:t>
        </w:r>
      </w:hyperlink>
    </w:p>
    <w:p w14:paraId="5FF67739" w14:textId="77777777" w:rsidR="009D3AFD" w:rsidRDefault="009D3AFD" w:rsidP="009D3AFD">
      <w:pPr>
        <w:pStyle w:val="ListParagraph"/>
        <w:spacing w:after="160" w:line="235" w:lineRule="atLeast"/>
        <w:rPr>
          <w:rFonts w:ascii="Calibri" w:eastAsia="Times New Roman" w:hAnsi="Calibri" w:cs="Calibri"/>
          <w:color w:val="000000"/>
        </w:rPr>
      </w:pPr>
    </w:p>
    <w:p w14:paraId="42F7ACA3" w14:textId="77777777" w:rsidR="002B7DC9" w:rsidRPr="0082238D" w:rsidRDefault="002B7DC9" w:rsidP="00086CB7">
      <w:pPr>
        <w:pStyle w:val="ListParagraph"/>
        <w:spacing w:after="160" w:line="235" w:lineRule="atLeast"/>
        <w:rPr>
          <w:rFonts w:ascii="Calibri" w:eastAsia="Times New Roman" w:hAnsi="Calibri" w:cs="Calibri"/>
          <w:color w:val="000000"/>
        </w:rPr>
      </w:pPr>
    </w:p>
    <w:p w14:paraId="2E56A5CD" w14:textId="4D237EAA" w:rsidR="00D55461" w:rsidRDefault="00D55461">
      <w:pPr>
        <w:rPr>
          <w:rFonts w:ascii="Calibri" w:eastAsia="Times New Roman" w:hAnsi="Calibri" w:cs="Calibri"/>
          <w:color w:val="000000"/>
        </w:rPr>
      </w:pPr>
      <w:r>
        <w:rPr>
          <w:rFonts w:ascii="Calibri" w:eastAsia="Times New Roman" w:hAnsi="Calibri" w:cs="Calibri"/>
          <w:color w:val="000000"/>
        </w:rPr>
        <w:br w:type="page"/>
      </w:r>
    </w:p>
    <w:p w14:paraId="3EC23E2E" w14:textId="49B3A8C4" w:rsidR="00D55461" w:rsidRDefault="00D55461" w:rsidP="00B1102B">
      <w:pPr>
        <w:pStyle w:val="Header"/>
        <w:rPr>
          <w:rStyle w:val="Hyperlink"/>
        </w:rPr>
      </w:pPr>
      <w:bookmarkStart w:id="8" w:name="TitleIIA"/>
      <w:r w:rsidRPr="00B1102B">
        <w:rPr>
          <w:rFonts w:ascii="Calibri" w:eastAsia="Times New Roman" w:hAnsi="Calibri" w:cs="Calibri"/>
          <w:b/>
          <w:bCs/>
          <w:color w:val="00B0F0"/>
          <w:sz w:val="32"/>
          <w:szCs w:val="32"/>
        </w:rPr>
        <w:lastRenderedPageBreak/>
        <w:t>Title II, Part A CRP</w:t>
      </w:r>
      <w:r w:rsidR="007B0B7D">
        <w:rPr>
          <w:rFonts w:ascii="Calibri" w:eastAsia="Times New Roman" w:hAnsi="Calibri" w:cs="Calibri"/>
          <w:b/>
          <w:bCs/>
          <w:color w:val="00B0F0"/>
        </w:rPr>
        <w:tab/>
      </w:r>
      <w:r w:rsidR="007B0B7D">
        <w:rPr>
          <w:rFonts w:ascii="Calibri" w:eastAsia="Times New Roman" w:hAnsi="Calibri" w:cs="Calibri"/>
          <w:b/>
          <w:bCs/>
          <w:color w:val="00B0F0"/>
        </w:rPr>
        <w:tab/>
      </w:r>
      <w:hyperlink w:anchor="TOC" w:history="1">
        <w:r w:rsidR="007B0B7D" w:rsidRPr="007B0B7D">
          <w:rPr>
            <w:rStyle w:val="Hyperlink"/>
          </w:rPr>
          <w:t>Return to Table of Contents</w:t>
        </w:r>
      </w:hyperlink>
    </w:p>
    <w:p w14:paraId="53F06818" w14:textId="77777777" w:rsidR="00B1102B" w:rsidRPr="00B1102B" w:rsidRDefault="00B1102B" w:rsidP="00B1102B">
      <w:pPr>
        <w:pStyle w:val="Header"/>
      </w:pPr>
    </w:p>
    <w:bookmarkEnd w:id="8"/>
    <w:p w14:paraId="3CD83664" w14:textId="77777777" w:rsidR="00D55461" w:rsidRPr="00513F1E" w:rsidRDefault="00D55461" w:rsidP="00D55461">
      <w:pPr>
        <w:spacing w:after="160" w:line="235" w:lineRule="atLeast"/>
        <w:rPr>
          <w:rFonts w:ascii="Calibri" w:eastAsia="Times New Roman" w:hAnsi="Calibri" w:cs="Calibri"/>
          <w:color w:val="000000"/>
        </w:rPr>
      </w:pPr>
      <w:r w:rsidRPr="00513F1E">
        <w:rPr>
          <w:rFonts w:ascii="Calibri" w:eastAsia="Times New Roman" w:hAnsi="Calibri" w:cs="Calibri"/>
          <w:b/>
          <w:bCs/>
          <w:color w:val="000000"/>
        </w:rPr>
        <w:t>For LEAs seeking Substantial Summer Approval</w:t>
      </w:r>
    </w:p>
    <w:p w14:paraId="4DAB5F56" w14:textId="77777777" w:rsidR="00D55461" w:rsidRPr="00513F1E" w:rsidRDefault="00D55461" w:rsidP="00D55461">
      <w:pPr>
        <w:spacing w:after="160" w:line="235" w:lineRule="atLeast"/>
        <w:rPr>
          <w:rFonts w:ascii="Calibri" w:eastAsia="Times New Roman" w:hAnsi="Calibri" w:cs="Calibri"/>
          <w:color w:val="000000"/>
        </w:rPr>
      </w:pPr>
      <w:r w:rsidRPr="00513F1E">
        <w:rPr>
          <w:rFonts w:ascii="Calibri" w:eastAsia="Times New Roman" w:hAnsi="Calibri" w:cs="Calibri"/>
          <w:color w:val="000000"/>
        </w:rPr>
        <w:t>At a minimum, LEAs need to complete the following sections of the application:</w:t>
      </w:r>
    </w:p>
    <w:p w14:paraId="36C2480C" w14:textId="58775AB3" w:rsidR="00D55461" w:rsidRPr="00513F1E" w:rsidRDefault="00D55461" w:rsidP="00B96809">
      <w:pPr>
        <w:pStyle w:val="ListParagraph"/>
        <w:numPr>
          <w:ilvl w:val="0"/>
          <w:numId w:val="8"/>
        </w:numPr>
        <w:spacing w:before="100" w:beforeAutospacing="1" w:after="100" w:afterAutospacing="1"/>
        <w:ind w:left="720"/>
        <w:rPr>
          <w:rFonts w:ascii="Calibri" w:eastAsia="Times New Roman" w:hAnsi="Calibri" w:cs="Calibri"/>
          <w:color w:val="000000"/>
        </w:rPr>
      </w:pPr>
      <w:r w:rsidRPr="00513F1E">
        <w:rPr>
          <w:rFonts w:ascii="Calibri" w:eastAsia="Times New Roman" w:hAnsi="Calibri" w:cs="Calibri"/>
          <w:color w:val="000000"/>
        </w:rPr>
        <w:t>Summer Budget Requests - For LEAs submitting a full application, or importing the budget from last year, please delineate which budget items are for summer by adding the word “SUMMER” to the budget description.</w:t>
      </w:r>
    </w:p>
    <w:p w14:paraId="6DF30660" w14:textId="69FE84AB" w:rsidR="00D55461" w:rsidRPr="00513F1E" w:rsidRDefault="00D55461" w:rsidP="00B96809">
      <w:pPr>
        <w:pStyle w:val="ListParagraph"/>
        <w:numPr>
          <w:ilvl w:val="0"/>
          <w:numId w:val="8"/>
        </w:numPr>
        <w:spacing w:before="100" w:beforeAutospacing="1" w:after="100" w:afterAutospacing="1"/>
        <w:ind w:left="720"/>
        <w:rPr>
          <w:rFonts w:ascii="Calibri" w:eastAsia="Times New Roman" w:hAnsi="Calibri" w:cs="Calibri"/>
          <w:color w:val="000000"/>
        </w:rPr>
      </w:pPr>
      <w:r w:rsidRPr="00513F1E">
        <w:rPr>
          <w:rFonts w:ascii="Calibri" w:eastAsia="Times New Roman" w:hAnsi="Calibri" w:cs="Calibri"/>
          <w:color w:val="000000"/>
        </w:rPr>
        <w:t>Equitable Service Calculator, if applicable</w:t>
      </w:r>
    </w:p>
    <w:p w14:paraId="6434949F" w14:textId="42872482" w:rsidR="00D55461" w:rsidRPr="00513F1E" w:rsidRDefault="00D55461" w:rsidP="00B96809">
      <w:pPr>
        <w:pStyle w:val="ListParagraph"/>
        <w:numPr>
          <w:ilvl w:val="0"/>
          <w:numId w:val="8"/>
        </w:numPr>
        <w:spacing w:before="100" w:beforeAutospacing="1" w:after="100" w:afterAutospacing="1"/>
        <w:ind w:left="720"/>
        <w:rPr>
          <w:rFonts w:ascii="Calibri" w:eastAsia="Times New Roman" w:hAnsi="Calibri" w:cs="Calibri"/>
          <w:color w:val="000000"/>
        </w:rPr>
      </w:pPr>
      <w:r w:rsidRPr="00513F1E">
        <w:rPr>
          <w:rFonts w:ascii="Calibri" w:eastAsia="Times New Roman" w:hAnsi="Calibri" w:cs="Calibri"/>
          <w:color w:val="000000"/>
        </w:rPr>
        <w:t>Professional Learning Worksheets for any summer activities.</w:t>
      </w:r>
    </w:p>
    <w:p w14:paraId="378FF278" w14:textId="77777777" w:rsidR="003C7E7E" w:rsidRPr="00513F1E" w:rsidRDefault="003C7E7E" w:rsidP="00B96809">
      <w:pPr>
        <w:pStyle w:val="ListParagraph"/>
        <w:numPr>
          <w:ilvl w:val="1"/>
          <w:numId w:val="8"/>
        </w:numPr>
        <w:ind w:left="1530"/>
      </w:pPr>
      <w:r w:rsidRPr="00513F1E">
        <w:t>Response to all six (6) questions required</w:t>
      </w:r>
    </w:p>
    <w:p w14:paraId="2855C43B" w14:textId="77777777" w:rsidR="003C7E7E" w:rsidRPr="00513F1E" w:rsidRDefault="003C7E7E" w:rsidP="00B96809">
      <w:pPr>
        <w:pStyle w:val="ListParagraph"/>
        <w:numPr>
          <w:ilvl w:val="1"/>
          <w:numId w:val="8"/>
        </w:numPr>
        <w:ind w:left="1530"/>
      </w:pPr>
      <w:r w:rsidRPr="00513F1E">
        <w:t>Question 4: bulleted response allowable</w:t>
      </w:r>
    </w:p>
    <w:p w14:paraId="7D55CEB7" w14:textId="77777777" w:rsidR="003C7E7E" w:rsidRPr="00513F1E" w:rsidRDefault="003C7E7E" w:rsidP="00B96809">
      <w:pPr>
        <w:pStyle w:val="ListParagraph"/>
        <w:numPr>
          <w:ilvl w:val="1"/>
          <w:numId w:val="8"/>
        </w:numPr>
        <w:ind w:left="1530"/>
      </w:pPr>
      <w:r w:rsidRPr="00513F1E">
        <w:t>Questions 5 and 6: Maximum of 250-word responses</w:t>
      </w:r>
    </w:p>
    <w:p w14:paraId="55907055" w14:textId="3554DFC1" w:rsidR="00D55461" w:rsidRDefault="003C7E7E" w:rsidP="0083059B">
      <w:pPr>
        <w:pStyle w:val="ListParagraph"/>
        <w:numPr>
          <w:ilvl w:val="1"/>
          <w:numId w:val="8"/>
        </w:numPr>
        <w:ind w:left="1530"/>
      </w:pPr>
      <w:r w:rsidRPr="00513F1E">
        <w:t>Private Schools description: Maximum of 100-word responses</w:t>
      </w:r>
    </w:p>
    <w:p w14:paraId="1418B10E" w14:textId="77777777" w:rsidR="0083059B" w:rsidRPr="0083059B" w:rsidRDefault="0083059B" w:rsidP="0083059B">
      <w:pPr>
        <w:pStyle w:val="ListParagraph"/>
        <w:ind w:left="1530"/>
      </w:pPr>
    </w:p>
    <w:p w14:paraId="7901F499" w14:textId="77777777" w:rsidR="00D55461" w:rsidRPr="00D55461" w:rsidRDefault="00D55461" w:rsidP="00D55461">
      <w:pPr>
        <w:spacing w:after="160" w:line="235" w:lineRule="atLeast"/>
        <w:rPr>
          <w:rFonts w:ascii="Calibri" w:eastAsia="Times New Roman" w:hAnsi="Calibri" w:cs="Calibri"/>
          <w:color w:val="000000"/>
        </w:rPr>
      </w:pPr>
      <w:r w:rsidRPr="00D55461">
        <w:rPr>
          <w:rFonts w:ascii="Calibri" w:eastAsia="Times New Roman" w:hAnsi="Calibri" w:cs="Calibri"/>
          <w:b/>
          <w:bCs/>
          <w:color w:val="000000"/>
        </w:rPr>
        <w:t>For LEAs seeking School Year and/or Full Approval</w:t>
      </w:r>
    </w:p>
    <w:p w14:paraId="43ABF7CE" w14:textId="687AA994" w:rsidR="00D55461" w:rsidRPr="00D55461" w:rsidRDefault="00D55461" w:rsidP="0083059B">
      <w:pPr>
        <w:spacing w:before="100" w:beforeAutospacing="1" w:after="100" w:afterAutospacing="1"/>
        <w:rPr>
          <w:rFonts w:ascii="Calibri" w:eastAsia="Times New Roman" w:hAnsi="Calibri" w:cs="Calibri"/>
          <w:color w:val="000000"/>
        </w:rPr>
      </w:pPr>
      <w:r w:rsidRPr="00D55461">
        <w:rPr>
          <w:rFonts w:ascii="Calibri" w:eastAsia="Times New Roman" w:hAnsi="Calibri" w:cs="Calibri"/>
          <w:color w:val="000000"/>
        </w:rPr>
        <w:t>The entire application must be completed for LEAs to receive full approval.</w:t>
      </w:r>
    </w:p>
    <w:p w14:paraId="388500D1" w14:textId="77777777" w:rsidR="00086CB7" w:rsidRDefault="003C7E7E" w:rsidP="00086CB7">
      <w:pPr>
        <w:pStyle w:val="ListParagraph"/>
        <w:numPr>
          <w:ilvl w:val="0"/>
          <w:numId w:val="19"/>
        </w:numPr>
        <w:spacing w:after="160" w:line="235" w:lineRule="atLeast"/>
        <w:rPr>
          <w:rFonts w:ascii="Calibri" w:eastAsia="Times New Roman" w:hAnsi="Calibri" w:cs="Calibri"/>
          <w:color w:val="000000"/>
        </w:rPr>
      </w:pPr>
      <w:r w:rsidRPr="0083059B">
        <w:rPr>
          <w:rFonts w:ascii="Calibri" w:eastAsia="Times New Roman" w:hAnsi="Calibri" w:cs="Calibri"/>
          <w:color w:val="000000"/>
        </w:rPr>
        <w:t>Please n</w:t>
      </w:r>
      <w:r w:rsidR="00D55461" w:rsidRPr="0083059B">
        <w:rPr>
          <w:rFonts w:ascii="Calibri" w:eastAsia="Times New Roman" w:hAnsi="Calibri" w:cs="Calibri"/>
          <w:color w:val="000000"/>
        </w:rPr>
        <w:t>ote</w:t>
      </w:r>
      <w:r w:rsidRPr="0083059B">
        <w:rPr>
          <w:rFonts w:ascii="Calibri" w:eastAsia="Times New Roman" w:hAnsi="Calibri" w:cs="Calibri"/>
          <w:color w:val="000000"/>
        </w:rPr>
        <w:t xml:space="preserve"> the following flexibilities</w:t>
      </w:r>
      <w:r w:rsidR="00D55461" w:rsidRPr="0083059B">
        <w:rPr>
          <w:rFonts w:ascii="Calibri" w:eastAsia="Times New Roman" w:hAnsi="Calibri" w:cs="Calibri"/>
          <w:color w:val="000000"/>
        </w:rPr>
        <w:t>:</w:t>
      </w:r>
    </w:p>
    <w:p w14:paraId="6E284601" w14:textId="77777777" w:rsidR="00086CB7" w:rsidRDefault="00D55461" w:rsidP="00086CB7">
      <w:pPr>
        <w:pStyle w:val="ListParagraph"/>
        <w:numPr>
          <w:ilvl w:val="1"/>
          <w:numId w:val="19"/>
        </w:numPr>
        <w:spacing w:after="160" w:line="235" w:lineRule="atLeast"/>
        <w:rPr>
          <w:rFonts w:ascii="Calibri" w:eastAsia="Times New Roman" w:hAnsi="Calibri" w:cs="Calibri"/>
          <w:color w:val="000000"/>
        </w:rPr>
      </w:pPr>
      <w:r w:rsidRPr="00086CB7">
        <w:rPr>
          <w:rFonts w:ascii="Calibri" w:eastAsia="Times New Roman" w:hAnsi="Calibri" w:cs="Calibri"/>
          <w:color w:val="000000"/>
        </w:rPr>
        <w:t xml:space="preserve">All questions for Application Details Part I LEA Plan have been moved to assurances. LEAs only need to answer </w:t>
      </w:r>
      <w:r w:rsidRPr="0071198F">
        <w:rPr>
          <w:rFonts w:ascii="Calibri" w:eastAsia="Times New Roman" w:hAnsi="Calibri" w:cs="Calibri"/>
          <w:i/>
          <w:iCs/>
          <w:color w:val="000000"/>
        </w:rPr>
        <w:t xml:space="preserve">NA </w:t>
      </w:r>
      <w:r w:rsidRPr="00086CB7">
        <w:rPr>
          <w:rFonts w:ascii="Calibri" w:eastAsia="Times New Roman" w:hAnsi="Calibri" w:cs="Calibri"/>
          <w:color w:val="000000"/>
        </w:rPr>
        <w:t>for these questions.</w:t>
      </w:r>
    </w:p>
    <w:p w14:paraId="62F76F53" w14:textId="3B37FE6C" w:rsidR="003C7E7E" w:rsidRPr="00086CB7" w:rsidRDefault="003C7E7E" w:rsidP="00086CB7">
      <w:pPr>
        <w:pStyle w:val="ListParagraph"/>
        <w:numPr>
          <w:ilvl w:val="1"/>
          <w:numId w:val="19"/>
        </w:numPr>
        <w:spacing w:after="160" w:line="235" w:lineRule="atLeast"/>
        <w:rPr>
          <w:rFonts w:ascii="Calibri" w:eastAsia="Times New Roman" w:hAnsi="Calibri" w:cs="Calibri"/>
          <w:color w:val="000000"/>
        </w:rPr>
      </w:pPr>
      <w:r w:rsidRPr="00513F1E">
        <w:t xml:space="preserve">For full approval, evidence-based articles are required for all budgeted professional learning activities.  RIDE recommends storing these in the </w:t>
      </w:r>
      <w:r w:rsidRPr="00086CB7">
        <w:rPr>
          <w:i/>
          <w:iCs/>
        </w:rPr>
        <w:t>Related Documents section</w:t>
      </w:r>
      <w:r w:rsidRPr="00513F1E">
        <w:t xml:space="preserve"> of the CRP Application under Title II, Part A.</w:t>
      </w:r>
    </w:p>
    <w:p w14:paraId="7505FD67" w14:textId="77777777" w:rsidR="0083059B" w:rsidRPr="0083059B" w:rsidRDefault="0083059B" w:rsidP="0083059B">
      <w:pPr>
        <w:pStyle w:val="ListParagraph"/>
        <w:ind w:left="1120"/>
      </w:pPr>
    </w:p>
    <w:p w14:paraId="78711535" w14:textId="376491A8" w:rsidR="00923A72" w:rsidRDefault="000E5213" w:rsidP="00B05AD2">
      <w:pPr>
        <w:spacing w:after="160" w:line="235" w:lineRule="atLeast"/>
        <w:rPr>
          <w:rFonts w:ascii="Calibri" w:eastAsia="Times New Roman" w:hAnsi="Calibri" w:cs="Calibri"/>
          <w:b/>
          <w:bCs/>
          <w:color w:val="000000"/>
        </w:rPr>
      </w:pPr>
      <w:r>
        <w:rPr>
          <w:rFonts w:ascii="Calibri" w:eastAsia="Times New Roman" w:hAnsi="Calibri" w:cs="Calibri"/>
          <w:b/>
          <w:bCs/>
          <w:color w:val="000000"/>
        </w:rPr>
        <w:t xml:space="preserve">Title II-A </w:t>
      </w:r>
      <w:r w:rsidR="00D55461" w:rsidRPr="00D55461">
        <w:rPr>
          <w:rFonts w:ascii="Calibri" w:eastAsia="Times New Roman" w:hAnsi="Calibri" w:cs="Calibri"/>
          <w:b/>
          <w:bCs/>
          <w:color w:val="000000"/>
        </w:rPr>
        <w:t>resources</w:t>
      </w:r>
      <w:r>
        <w:rPr>
          <w:rFonts w:ascii="Calibri" w:eastAsia="Times New Roman" w:hAnsi="Calibri" w:cs="Calibri"/>
          <w:b/>
          <w:bCs/>
          <w:color w:val="000000"/>
        </w:rPr>
        <w:t xml:space="preserve"> can be found</w:t>
      </w:r>
      <w:r w:rsidR="00D55461" w:rsidRPr="00513F1E">
        <w:rPr>
          <w:rFonts w:ascii="Calibri" w:eastAsia="Times New Roman" w:hAnsi="Calibri" w:cs="Calibri"/>
          <w:b/>
          <w:bCs/>
          <w:color w:val="000000"/>
        </w:rPr>
        <w:t xml:space="preserve"> in</w:t>
      </w:r>
      <w:r>
        <w:rPr>
          <w:rFonts w:ascii="Calibri" w:eastAsia="Times New Roman" w:hAnsi="Calibri" w:cs="Calibri"/>
          <w:b/>
          <w:bCs/>
          <w:color w:val="000000"/>
        </w:rPr>
        <w:t xml:space="preserve"> the</w:t>
      </w:r>
      <w:r w:rsidR="00D55461" w:rsidRPr="00513F1E">
        <w:rPr>
          <w:rFonts w:ascii="Calibri" w:eastAsia="Times New Roman" w:hAnsi="Calibri" w:cs="Calibri"/>
          <w:b/>
          <w:bCs/>
          <w:color w:val="000000"/>
        </w:rPr>
        <w:t xml:space="preserve"> Accelegrants</w:t>
      </w:r>
      <w:r>
        <w:rPr>
          <w:rFonts w:ascii="Calibri" w:eastAsia="Times New Roman" w:hAnsi="Calibri" w:cs="Calibri"/>
          <w:b/>
          <w:bCs/>
          <w:color w:val="000000"/>
        </w:rPr>
        <w:t xml:space="preserve"> Document Library</w:t>
      </w:r>
      <w:r w:rsidR="00595E97">
        <w:rPr>
          <w:rFonts w:ascii="Calibri" w:eastAsia="Times New Roman" w:hAnsi="Calibri" w:cs="Calibri"/>
          <w:b/>
          <w:bCs/>
          <w:color w:val="000000"/>
        </w:rPr>
        <w:t xml:space="preserve">, </w:t>
      </w:r>
      <w:r w:rsidR="00923A72">
        <w:rPr>
          <w:rFonts w:ascii="Calibri" w:eastAsia="Times New Roman" w:hAnsi="Calibri" w:cs="Calibri"/>
          <w:b/>
          <w:bCs/>
          <w:color w:val="000000"/>
        </w:rPr>
        <w:t>includ</w:t>
      </w:r>
      <w:r w:rsidR="00595E97">
        <w:rPr>
          <w:rFonts w:ascii="Calibri" w:eastAsia="Times New Roman" w:hAnsi="Calibri" w:cs="Calibri"/>
          <w:b/>
          <w:bCs/>
          <w:color w:val="000000"/>
        </w:rPr>
        <w:t>ing</w:t>
      </w:r>
      <w:r w:rsidR="00923A72">
        <w:rPr>
          <w:rFonts w:ascii="Calibri" w:eastAsia="Times New Roman" w:hAnsi="Calibri" w:cs="Calibri"/>
          <w:b/>
          <w:bCs/>
          <w:color w:val="000000"/>
        </w:rPr>
        <w:t>:</w:t>
      </w:r>
    </w:p>
    <w:p w14:paraId="63A29104" w14:textId="446DB2B6" w:rsidR="00086CB7" w:rsidRDefault="00AA7772" w:rsidP="00086CB7">
      <w:pPr>
        <w:pStyle w:val="ListParagraph"/>
        <w:numPr>
          <w:ilvl w:val="0"/>
          <w:numId w:val="17"/>
        </w:numPr>
        <w:spacing w:after="160" w:line="235" w:lineRule="atLeast"/>
        <w:rPr>
          <w:rFonts w:ascii="Calibri" w:eastAsia="Times New Roman" w:hAnsi="Calibri" w:cs="Calibri"/>
          <w:color w:val="000000"/>
        </w:rPr>
      </w:pPr>
      <w:hyperlink r:id="rId14" w:history="1">
        <w:r w:rsidR="0026335D">
          <w:rPr>
            <w:rStyle w:val="Hyperlink"/>
            <w:rFonts w:ascii="Calibri" w:eastAsia="Times New Roman" w:hAnsi="Calibri" w:cs="Calibri"/>
          </w:rPr>
          <w:t>Title II, Part A Creating a Winning CRP</w:t>
        </w:r>
      </w:hyperlink>
    </w:p>
    <w:p w14:paraId="1686F1DA" w14:textId="3EC6E057" w:rsidR="00923A72" w:rsidRPr="00086CB7" w:rsidRDefault="00AA7772" w:rsidP="00086CB7">
      <w:pPr>
        <w:pStyle w:val="ListParagraph"/>
        <w:numPr>
          <w:ilvl w:val="0"/>
          <w:numId w:val="17"/>
        </w:numPr>
        <w:spacing w:after="160" w:line="235" w:lineRule="atLeast"/>
        <w:rPr>
          <w:rFonts w:ascii="Calibri" w:eastAsia="Times New Roman" w:hAnsi="Calibri" w:cs="Calibri"/>
          <w:color w:val="000000"/>
        </w:rPr>
      </w:pPr>
      <w:hyperlink r:id="rId15" w:history="1">
        <w:r w:rsidR="0026335D">
          <w:rPr>
            <w:rStyle w:val="Hyperlink"/>
            <w:rFonts w:ascii="Calibri" w:eastAsia="Times New Roman" w:hAnsi="Calibri" w:cs="Calibri"/>
          </w:rPr>
          <w:t>Title II, Part A Creating a Winning Budget</w:t>
        </w:r>
      </w:hyperlink>
    </w:p>
    <w:p w14:paraId="63C73417" w14:textId="51F8FDE1" w:rsidR="00D55461" w:rsidRPr="00D55461" w:rsidRDefault="00D55461" w:rsidP="00D55461">
      <w:pPr>
        <w:spacing w:after="160" w:line="235" w:lineRule="atLeast"/>
        <w:rPr>
          <w:rFonts w:ascii="Calibri" w:eastAsia="Times New Roman" w:hAnsi="Calibri" w:cs="Calibri"/>
          <w:color w:val="000000"/>
        </w:rPr>
      </w:pPr>
    </w:p>
    <w:p w14:paraId="68BC59F3" w14:textId="77777777" w:rsidR="00D55461" w:rsidRPr="00513F1E" w:rsidRDefault="00D55461" w:rsidP="00D55461">
      <w:pPr>
        <w:rPr>
          <w:u w:val="single"/>
        </w:rPr>
      </w:pPr>
    </w:p>
    <w:p w14:paraId="01F0F59B" w14:textId="325EF4AB" w:rsidR="003C7E7E" w:rsidRDefault="003C7E7E">
      <w:r>
        <w:br w:type="page"/>
      </w:r>
    </w:p>
    <w:p w14:paraId="5DE4F9CB" w14:textId="46CE2957" w:rsidR="003C7E7E" w:rsidRDefault="003C7E7E" w:rsidP="00B1102B">
      <w:pPr>
        <w:pStyle w:val="Header"/>
        <w:rPr>
          <w:rStyle w:val="Hyperlink"/>
        </w:rPr>
      </w:pPr>
      <w:bookmarkStart w:id="9" w:name="TitleIIIA"/>
      <w:r w:rsidRPr="00B1102B">
        <w:rPr>
          <w:rFonts w:ascii="Calibri" w:eastAsia="Times New Roman" w:hAnsi="Calibri" w:cs="Calibri"/>
          <w:b/>
          <w:bCs/>
          <w:color w:val="00B0F0"/>
          <w:sz w:val="32"/>
          <w:szCs w:val="32"/>
        </w:rPr>
        <w:lastRenderedPageBreak/>
        <w:t>Title III, Part A CRP</w:t>
      </w:r>
      <w:r w:rsidR="007B0B7D">
        <w:rPr>
          <w:rFonts w:ascii="Calibri" w:eastAsia="Times New Roman" w:hAnsi="Calibri" w:cs="Calibri"/>
          <w:b/>
          <w:bCs/>
          <w:color w:val="00B0F0"/>
        </w:rPr>
        <w:tab/>
      </w:r>
      <w:r w:rsidR="007B0B7D">
        <w:rPr>
          <w:rFonts w:ascii="Calibri" w:eastAsia="Times New Roman" w:hAnsi="Calibri" w:cs="Calibri"/>
          <w:b/>
          <w:bCs/>
          <w:color w:val="00B0F0"/>
        </w:rPr>
        <w:tab/>
      </w:r>
      <w:hyperlink w:anchor="TOC" w:history="1">
        <w:r w:rsidR="007B0B7D" w:rsidRPr="007B0B7D">
          <w:rPr>
            <w:rStyle w:val="Hyperlink"/>
          </w:rPr>
          <w:t>Return to Table of Contents</w:t>
        </w:r>
      </w:hyperlink>
    </w:p>
    <w:p w14:paraId="57A0FA2E" w14:textId="77777777" w:rsidR="00B1102B" w:rsidRPr="00B1102B" w:rsidRDefault="00B1102B" w:rsidP="00B1102B">
      <w:pPr>
        <w:pStyle w:val="Header"/>
        <w:rPr>
          <w:rFonts w:eastAsiaTheme="minorEastAsia"/>
          <w:b/>
          <w:color w:val="00B0F0"/>
          <w:sz w:val="28"/>
          <w:szCs w:val="28"/>
        </w:rPr>
      </w:pPr>
    </w:p>
    <w:bookmarkEnd w:id="9"/>
    <w:p w14:paraId="344FBBA3" w14:textId="77777777" w:rsidR="003C7E7E" w:rsidRPr="00D55461" w:rsidRDefault="003C7E7E" w:rsidP="003C7E7E">
      <w:pPr>
        <w:spacing w:after="160" w:line="235" w:lineRule="atLeast"/>
        <w:rPr>
          <w:rFonts w:ascii="Calibri" w:eastAsia="Times New Roman" w:hAnsi="Calibri" w:cs="Calibri"/>
          <w:color w:val="000000"/>
        </w:rPr>
      </w:pPr>
      <w:r w:rsidRPr="00D55461">
        <w:rPr>
          <w:rFonts w:ascii="Calibri" w:eastAsia="Times New Roman" w:hAnsi="Calibri" w:cs="Calibri"/>
          <w:b/>
          <w:bCs/>
          <w:color w:val="000000"/>
        </w:rPr>
        <w:t>For LEAs seeking Substantial Summer Approval</w:t>
      </w:r>
    </w:p>
    <w:p w14:paraId="71DE1C5A" w14:textId="77777777" w:rsidR="003C7E7E" w:rsidRPr="00D55461" w:rsidRDefault="003C7E7E" w:rsidP="003C7E7E">
      <w:pPr>
        <w:spacing w:after="160" w:line="235" w:lineRule="atLeast"/>
        <w:rPr>
          <w:rFonts w:ascii="Calibri" w:eastAsia="Times New Roman" w:hAnsi="Calibri" w:cs="Calibri"/>
          <w:color w:val="000000"/>
        </w:rPr>
      </w:pPr>
      <w:r w:rsidRPr="069C496F">
        <w:rPr>
          <w:rFonts w:ascii="Calibri" w:eastAsia="Times New Roman" w:hAnsi="Calibri" w:cs="Calibri"/>
          <w:color w:val="000000" w:themeColor="text1"/>
        </w:rPr>
        <w:t>At a minimum, LEAs need to complete the following sections of the application:</w:t>
      </w:r>
    </w:p>
    <w:p w14:paraId="5DDFA43C" w14:textId="3D8296E3" w:rsidR="005653F1" w:rsidRPr="009D3AFD" w:rsidRDefault="005653F1" w:rsidP="069C496F">
      <w:pPr>
        <w:pStyle w:val="ListParagraph"/>
        <w:numPr>
          <w:ilvl w:val="0"/>
          <w:numId w:val="20"/>
        </w:numPr>
        <w:spacing w:after="160" w:line="235" w:lineRule="atLeast"/>
        <w:rPr>
          <w:rFonts w:eastAsiaTheme="minorEastAsia"/>
          <w:color w:val="000000" w:themeColor="text1"/>
        </w:rPr>
      </w:pPr>
      <w:r>
        <w:rPr>
          <w:rFonts w:ascii="Calibri" w:eastAsia="Times New Roman" w:hAnsi="Calibri" w:cs="Calibri"/>
          <w:color w:val="000000" w:themeColor="text1"/>
        </w:rPr>
        <w:t>C</w:t>
      </w:r>
      <w:r w:rsidR="02437B7E" w:rsidRPr="069C496F">
        <w:rPr>
          <w:rFonts w:ascii="Calibri" w:eastAsia="Times New Roman" w:hAnsi="Calibri" w:cs="Calibri"/>
          <w:color w:val="000000" w:themeColor="text1"/>
        </w:rPr>
        <w:t>learly mark the budget for summer approval items</w:t>
      </w:r>
      <w:r w:rsidR="002F1C2B">
        <w:rPr>
          <w:rFonts w:ascii="Calibri" w:eastAsia="Times New Roman" w:hAnsi="Calibri" w:cs="Calibri"/>
          <w:color w:val="000000" w:themeColor="text1"/>
        </w:rPr>
        <w:t>.</w:t>
      </w:r>
    </w:p>
    <w:p w14:paraId="20D1BDC3" w14:textId="55E3478C" w:rsidR="02437B7E" w:rsidRDefault="005653F1" w:rsidP="069C496F">
      <w:pPr>
        <w:pStyle w:val="ListParagraph"/>
        <w:numPr>
          <w:ilvl w:val="0"/>
          <w:numId w:val="20"/>
        </w:numPr>
        <w:spacing w:after="160" w:line="235" w:lineRule="atLeast"/>
        <w:rPr>
          <w:rFonts w:eastAsiaTheme="minorEastAsia"/>
          <w:color w:val="000000" w:themeColor="text1"/>
        </w:rPr>
      </w:pPr>
      <w:r>
        <w:rPr>
          <w:rFonts w:ascii="Calibri" w:eastAsia="Times New Roman" w:hAnsi="Calibri" w:cs="Calibri"/>
          <w:color w:val="000000" w:themeColor="text1"/>
        </w:rPr>
        <w:t>C</w:t>
      </w:r>
      <w:r w:rsidR="02437B7E" w:rsidRPr="069C496F">
        <w:rPr>
          <w:rFonts w:ascii="Calibri" w:eastAsia="Times New Roman" w:hAnsi="Calibri" w:cs="Calibri"/>
          <w:color w:val="000000" w:themeColor="text1"/>
        </w:rPr>
        <w:t xml:space="preserve">omplete the single application details page </w:t>
      </w:r>
      <w:r w:rsidR="55869CBE" w:rsidRPr="069C496F">
        <w:rPr>
          <w:rFonts w:ascii="Calibri" w:eastAsia="Times New Roman" w:hAnsi="Calibri" w:cs="Calibri"/>
          <w:color w:val="000000" w:themeColor="text1"/>
        </w:rPr>
        <w:t>answering in the context of summer requests.</w:t>
      </w:r>
    </w:p>
    <w:p w14:paraId="7BE5FBC9" w14:textId="5EFCC526" w:rsidR="6E3DC223" w:rsidRDefault="47636B1A" w:rsidP="6E3DC223">
      <w:pPr>
        <w:pStyle w:val="ListParagraph"/>
        <w:numPr>
          <w:ilvl w:val="0"/>
          <w:numId w:val="20"/>
        </w:numPr>
        <w:spacing w:after="160" w:line="235" w:lineRule="atLeast"/>
        <w:rPr>
          <w:color w:val="000000" w:themeColor="text1"/>
        </w:rPr>
      </w:pPr>
      <w:r w:rsidRPr="3FBCC30F">
        <w:rPr>
          <w:rFonts w:ascii="Calibri" w:eastAsia="Times New Roman" w:hAnsi="Calibri" w:cs="Calibri"/>
          <w:color w:val="000000" w:themeColor="text1"/>
        </w:rPr>
        <w:t>If a district is a consortia fiscal agent, submit member district</w:t>
      </w:r>
      <w:r w:rsidR="60EC4F4B" w:rsidRPr="3FBCC30F">
        <w:rPr>
          <w:rFonts w:ascii="Calibri" w:eastAsia="Times New Roman" w:hAnsi="Calibri" w:cs="Calibri"/>
          <w:color w:val="000000" w:themeColor="text1"/>
        </w:rPr>
        <w:t>s’ consortium arrangement declaration of</w:t>
      </w:r>
      <w:r w:rsidRPr="3FBCC30F">
        <w:rPr>
          <w:rFonts w:ascii="Calibri" w:eastAsia="Times New Roman" w:hAnsi="Calibri" w:cs="Calibri"/>
          <w:color w:val="000000" w:themeColor="text1"/>
        </w:rPr>
        <w:t xml:space="preserve"> intent forms if available or reach out to RIDE </w:t>
      </w:r>
      <w:r w:rsidR="2E9CFBCF" w:rsidRPr="3FBCC30F">
        <w:rPr>
          <w:rFonts w:ascii="Calibri" w:eastAsia="Times New Roman" w:hAnsi="Calibri" w:cs="Calibri"/>
          <w:color w:val="000000" w:themeColor="text1"/>
        </w:rPr>
        <w:t>via email regarding expected</w:t>
      </w:r>
      <w:r w:rsidR="6C34E2ED" w:rsidRPr="3FBCC30F">
        <w:rPr>
          <w:rFonts w:ascii="Calibri" w:eastAsia="Times New Roman" w:hAnsi="Calibri" w:cs="Calibri"/>
          <w:color w:val="000000" w:themeColor="text1"/>
        </w:rPr>
        <w:t xml:space="preserve"> participation</w:t>
      </w:r>
      <w:r w:rsidR="2E9CFBCF" w:rsidRPr="3FBCC30F">
        <w:rPr>
          <w:rFonts w:ascii="Calibri" w:eastAsia="Times New Roman" w:hAnsi="Calibri" w:cs="Calibri"/>
          <w:color w:val="000000" w:themeColor="text1"/>
        </w:rPr>
        <w:t>.</w:t>
      </w:r>
    </w:p>
    <w:p w14:paraId="2AE0520B" w14:textId="77777777" w:rsidR="003C7E7E" w:rsidRPr="00D55461" w:rsidRDefault="003C7E7E" w:rsidP="003C7E7E">
      <w:pPr>
        <w:spacing w:after="160" w:line="235" w:lineRule="atLeast"/>
        <w:rPr>
          <w:rFonts w:ascii="Calibri" w:eastAsia="Times New Roman" w:hAnsi="Calibri" w:cs="Calibri"/>
          <w:color w:val="000000"/>
        </w:rPr>
      </w:pPr>
      <w:r w:rsidRPr="00D55461">
        <w:rPr>
          <w:rFonts w:ascii="Calibri" w:eastAsia="Times New Roman" w:hAnsi="Calibri" w:cs="Calibri"/>
          <w:b/>
          <w:bCs/>
          <w:color w:val="000000"/>
        </w:rPr>
        <w:t>For LEAs seeking School Year and/or Full Approval</w:t>
      </w:r>
    </w:p>
    <w:p w14:paraId="7AB82E42" w14:textId="0B3CB1D6" w:rsidR="003C7E7E" w:rsidRPr="00D55461" w:rsidRDefault="73F0D338">
      <w:pPr>
        <w:numPr>
          <w:ilvl w:val="0"/>
          <w:numId w:val="3"/>
        </w:numPr>
        <w:spacing w:beforeAutospacing="1" w:afterAutospacing="1" w:line="259" w:lineRule="auto"/>
        <w:rPr>
          <w:rFonts w:ascii="Calibri" w:eastAsia="Times New Roman" w:hAnsi="Calibri" w:cs="Calibri"/>
          <w:color w:val="000000" w:themeColor="text1"/>
        </w:rPr>
      </w:pPr>
      <w:r w:rsidRPr="6E3DC223">
        <w:rPr>
          <w:rFonts w:ascii="Calibri" w:eastAsia="Times New Roman" w:hAnsi="Calibri" w:cs="Calibri"/>
          <w:color w:val="000000" w:themeColor="text1"/>
        </w:rPr>
        <w:t>Complete the full budget and</w:t>
      </w:r>
      <w:r w:rsidR="47D4D057" w:rsidRPr="6E3DC223">
        <w:rPr>
          <w:rFonts w:ascii="Calibri" w:eastAsia="Times New Roman" w:hAnsi="Calibri" w:cs="Calibri"/>
          <w:color w:val="000000" w:themeColor="text1"/>
        </w:rPr>
        <w:t xml:space="preserve"> update the</w:t>
      </w:r>
      <w:r w:rsidRPr="6E3DC223">
        <w:rPr>
          <w:rFonts w:ascii="Calibri" w:eastAsia="Times New Roman" w:hAnsi="Calibri" w:cs="Calibri"/>
          <w:color w:val="000000" w:themeColor="text1"/>
        </w:rPr>
        <w:t xml:space="preserve"> application details page</w:t>
      </w:r>
      <w:r w:rsidR="1864F721" w:rsidRPr="6E3DC223">
        <w:rPr>
          <w:rFonts w:ascii="Calibri" w:eastAsia="Times New Roman" w:hAnsi="Calibri" w:cs="Calibri"/>
          <w:color w:val="000000" w:themeColor="text1"/>
        </w:rPr>
        <w:t xml:space="preserve"> </w:t>
      </w:r>
      <w:r w:rsidR="1864F721" w:rsidRPr="11384D96">
        <w:rPr>
          <w:rFonts w:ascii="Calibri" w:eastAsia="Times New Roman" w:hAnsi="Calibri" w:cs="Calibri"/>
          <w:color w:val="000000" w:themeColor="text1"/>
        </w:rPr>
        <w:t>to include the full scope of the Title III activities</w:t>
      </w:r>
      <w:r w:rsidRPr="6E3DC223">
        <w:rPr>
          <w:rFonts w:ascii="Calibri" w:eastAsia="Times New Roman" w:hAnsi="Calibri" w:cs="Calibri"/>
          <w:color w:val="000000" w:themeColor="text1"/>
        </w:rPr>
        <w:t>.</w:t>
      </w:r>
    </w:p>
    <w:p w14:paraId="0EB596D9" w14:textId="0517B512" w:rsidR="73F0D338" w:rsidRDefault="73F0D338" w:rsidP="6E3DC223">
      <w:pPr>
        <w:numPr>
          <w:ilvl w:val="0"/>
          <w:numId w:val="3"/>
        </w:numPr>
        <w:spacing w:beforeAutospacing="1" w:afterAutospacing="1" w:line="259" w:lineRule="auto"/>
        <w:rPr>
          <w:color w:val="000000" w:themeColor="text1"/>
        </w:rPr>
      </w:pPr>
      <w:r w:rsidRPr="6E3DC223">
        <w:rPr>
          <w:rFonts w:ascii="Calibri" w:eastAsia="Times New Roman" w:hAnsi="Calibri" w:cs="Calibri"/>
          <w:color w:val="000000" w:themeColor="text1"/>
        </w:rPr>
        <w:t>If a district has private schools, indicate which schools are participating in Title III on the Private School page.</w:t>
      </w:r>
    </w:p>
    <w:p w14:paraId="254D2277" w14:textId="05761223" w:rsidR="00314EE5" w:rsidRPr="00314EE5" w:rsidRDefault="73F0D338" w:rsidP="00314EE5">
      <w:pPr>
        <w:numPr>
          <w:ilvl w:val="0"/>
          <w:numId w:val="3"/>
        </w:numPr>
        <w:spacing w:beforeAutospacing="1" w:afterAutospacing="1" w:line="259" w:lineRule="auto"/>
        <w:rPr>
          <w:color w:val="000000" w:themeColor="text1"/>
        </w:rPr>
      </w:pPr>
      <w:r w:rsidRPr="3FBCC30F">
        <w:rPr>
          <w:rFonts w:ascii="Calibri" w:eastAsia="Times New Roman" w:hAnsi="Calibri" w:cs="Calibri"/>
          <w:color w:val="000000" w:themeColor="text1"/>
        </w:rPr>
        <w:t>If a district is a consortia fiscal agent, submit member district</w:t>
      </w:r>
      <w:r w:rsidR="02614027" w:rsidRPr="3FBCC30F">
        <w:rPr>
          <w:rFonts w:ascii="Calibri" w:eastAsia="Times New Roman" w:hAnsi="Calibri" w:cs="Calibri"/>
          <w:color w:val="000000" w:themeColor="text1"/>
        </w:rPr>
        <w:t>s’ consortium arrangement declaration of</w:t>
      </w:r>
      <w:r w:rsidRPr="3FBCC30F">
        <w:rPr>
          <w:rFonts w:ascii="Calibri" w:eastAsia="Times New Roman" w:hAnsi="Calibri" w:cs="Calibri"/>
          <w:color w:val="000000" w:themeColor="text1"/>
        </w:rPr>
        <w:t xml:space="preserve"> intent forms on the Related Documents page.</w:t>
      </w:r>
    </w:p>
    <w:p w14:paraId="7942965C" w14:textId="1AE57847" w:rsidR="00314EE5" w:rsidRPr="002E63B0" w:rsidRDefault="00467BC6" w:rsidP="00314EE5">
      <w:pPr>
        <w:spacing w:after="160" w:line="235" w:lineRule="atLeast"/>
        <w:rPr>
          <w:rFonts w:eastAsia="Times New Roman" w:cstheme="minorHAnsi"/>
          <w:b/>
          <w:bCs/>
          <w:color w:val="000000"/>
        </w:rPr>
      </w:pPr>
      <w:r w:rsidRPr="002E63B0">
        <w:rPr>
          <w:rFonts w:eastAsia="Times New Roman" w:cstheme="minorHAnsi"/>
          <w:b/>
          <w:bCs/>
          <w:color w:val="000000"/>
        </w:rPr>
        <w:t xml:space="preserve">EL Program &amp; </w:t>
      </w:r>
      <w:r w:rsidR="00314EE5" w:rsidRPr="002E63B0">
        <w:rPr>
          <w:rFonts w:eastAsia="Times New Roman" w:cstheme="minorHAnsi"/>
          <w:b/>
          <w:bCs/>
          <w:color w:val="000000"/>
        </w:rPr>
        <w:t>Title III Performance Report Changes for this year</w:t>
      </w:r>
      <w:r w:rsidR="0078739F" w:rsidRPr="002E63B0">
        <w:rPr>
          <w:rFonts w:eastAsia="Times New Roman" w:cstheme="minorHAnsi"/>
          <w:b/>
          <w:bCs/>
          <w:color w:val="000000"/>
        </w:rPr>
        <w:t xml:space="preserve"> (FY 2021)</w:t>
      </w:r>
    </w:p>
    <w:p w14:paraId="2AD14F07" w14:textId="77777777" w:rsidR="00B36AC5" w:rsidRPr="002E63B0" w:rsidRDefault="00314EE5" w:rsidP="00314EE5">
      <w:pPr>
        <w:spacing w:after="160" w:line="235" w:lineRule="atLeast"/>
        <w:rPr>
          <w:rFonts w:eastAsia="Times New Roman" w:cstheme="minorHAnsi"/>
          <w:bCs/>
          <w:color w:val="000000"/>
        </w:rPr>
      </w:pPr>
      <w:r w:rsidRPr="002E63B0">
        <w:rPr>
          <w:rFonts w:eastAsia="Times New Roman" w:cstheme="minorHAnsi"/>
          <w:bCs/>
          <w:color w:val="000000"/>
        </w:rPr>
        <w:t xml:space="preserve">RIDE is undertaking the development of the </w:t>
      </w:r>
      <w:r w:rsidR="00467BC6" w:rsidRPr="002E63B0">
        <w:rPr>
          <w:rFonts w:eastAsia="Times New Roman" w:cstheme="minorHAnsi"/>
          <w:bCs/>
          <w:color w:val="000000"/>
        </w:rPr>
        <w:t>Multilingual</w:t>
      </w:r>
      <w:r w:rsidRPr="002E63B0">
        <w:rPr>
          <w:rFonts w:eastAsia="Times New Roman" w:cstheme="minorHAnsi"/>
          <w:bCs/>
          <w:color w:val="000000"/>
        </w:rPr>
        <w:t xml:space="preserve"> Learner Blue Pr</w:t>
      </w:r>
      <w:r w:rsidR="00467BC6" w:rsidRPr="002E63B0">
        <w:rPr>
          <w:rFonts w:eastAsia="Times New Roman" w:cstheme="minorHAnsi"/>
          <w:bCs/>
          <w:color w:val="000000"/>
        </w:rPr>
        <w:t>int this year which may</w:t>
      </w:r>
      <w:r w:rsidRPr="002E63B0">
        <w:rPr>
          <w:rFonts w:eastAsia="Times New Roman" w:cstheme="minorHAnsi"/>
          <w:bCs/>
          <w:color w:val="000000"/>
        </w:rPr>
        <w:t xml:space="preserve"> fu</w:t>
      </w:r>
      <w:r w:rsidR="00467BC6" w:rsidRPr="002E63B0">
        <w:rPr>
          <w:rFonts w:eastAsia="Times New Roman" w:cstheme="minorHAnsi"/>
          <w:bCs/>
          <w:color w:val="000000"/>
        </w:rPr>
        <w:t>ndamentally redesign how the sta</w:t>
      </w:r>
      <w:r w:rsidRPr="002E63B0">
        <w:rPr>
          <w:rFonts w:eastAsia="Times New Roman" w:cstheme="minorHAnsi"/>
          <w:bCs/>
          <w:color w:val="000000"/>
        </w:rPr>
        <w:t xml:space="preserve">te meets the needs of our Multilingual Learners (MLLs). As such, RIDE will be suspending </w:t>
      </w:r>
      <w:r w:rsidR="00467BC6" w:rsidRPr="002E63B0">
        <w:rPr>
          <w:rFonts w:eastAsia="Times New Roman" w:cstheme="minorHAnsi"/>
          <w:bCs/>
          <w:color w:val="000000"/>
        </w:rPr>
        <w:t xml:space="preserve">the use of </w:t>
      </w:r>
      <w:r w:rsidRPr="002E63B0">
        <w:rPr>
          <w:rFonts w:eastAsia="Times New Roman" w:cstheme="minorHAnsi"/>
          <w:bCs/>
          <w:color w:val="000000"/>
        </w:rPr>
        <w:t xml:space="preserve">several sections of the </w:t>
      </w:r>
      <w:r w:rsidR="00467BC6" w:rsidRPr="002E63B0">
        <w:rPr>
          <w:rFonts w:eastAsia="Times New Roman" w:cstheme="minorHAnsi"/>
          <w:bCs/>
          <w:color w:val="000000"/>
        </w:rPr>
        <w:t xml:space="preserve">EL Program &amp; Title III Performance Report </w:t>
      </w:r>
      <w:r w:rsidRPr="002E63B0">
        <w:rPr>
          <w:rFonts w:eastAsia="Times New Roman" w:cstheme="minorHAnsi"/>
          <w:bCs/>
          <w:color w:val="000000"/>
        </w:rPr>
        <w:t>in the CRP</w:t>
      </w:r>
      <w:r w:rsidR="00467BC6" w:rsidRPr="002E63B0">
        <w:rPr>
          <w:rFonts w:eastAsia="Times New Roman" w:cstheme="minorHAnsi"/>
          <w:bCs/>
          <w:color w:val="000000"/>
        </w:rPr>
        <w:t xml:space="preserve"> this year</w:t>
      </w:r>
      <w:r w:rsidRPr="002E63B0">
        <w:rPr>
          <w:rFonts w:eastAsia="Times New Roman" w:cstheme="minorHAnsi"/>
          <w:bCs/>
          <w:color w:val="000000"/>
        </w:rPr>
        <w:t xml:space="preserve">. </w:t>
      </w:r>
      <w:r w:rsidR="00B36AC5" w:rsidRPr="002E63B0">
        <w:rPr>
          <w:rFonts w:eastAsia="Times New Roman" w:cstheme="minorHAnsi"/>
          <w:bCs/>
          <w:color w:val="000000"/>
        </w:rPr>
        <w:t>Beginning this year, we will allow the performance report to be submitted without sing off by the Superintendent. Sign off by MLL Director will be sufficient.</w:t>
      </w:r>
    </w:p>
    <w:p w14:paraId="09648CD3" w14:textId="16FF2180" w:rsidR="00314EE5" w:rsidRPr="002E63B0" w:rsidRDefault="00B36AC5" w:rsidP="00314EE5">
      <w:pPr>
        <w:spacing w:after="160" w:line="235" w:lineRule="atLeast"/>
        <w:rPr>
          <w:rFonts w:eastAsia="Times New Roman" w:cstheme="minorHAnsi"/>
          <w:bCs/>
          <w:color w:val="000000"/>
        </w:rPr>
      </w:pPr>
      <w:r w:rsidRPr="002E63B0">
        <w:rPr>
          <w:rFonts w:eastAsia="Times New Roman" w:cstheme="minorHAnsi"/>
          <w:bCs/>
          <w:color w:val="000000"/>
        </w:rPr>
        <w:t xml:space="preserve">Additionally, </w:t>
      </w:r>
      <w:r w:rsidR="00314EE5" w:rsidRPr="002E63B0">
        <w:rPr>
          <w:rFonts w:eastAsia="Times New Roman" w:cstheme="minorHAnsi"/>
          <w:bCs/>
          <w:color w:val="000000"/>
        </w:rPr>
        <w:t xml:space="preserve">LEAs </w:t>
      </w:r>
      <w:r w:rsidR="00314EE5" w:rsidRPr="002E63B0">
        <w:rPr>
          <w:rFonts w:eastAsia="Times New Roman" w:cstheme="minorHAnsi"/>
          <w:b/>
          <w:bCs/>
          <w:color w:val="000000"/>
        </w:rPr>
        <w:t>will not be required to complete</w:t>
      </w:r>
      <w:r w:rsidR="00314EE5" w:rsidRPr="002E63B0">
        <w:rPr>
          <w:rFonts w:eastAsia="Times New Roman" w:cstheme="minorHAnsi"/>
          <w:bCs/>
          <w:color w:val="000000"/>
        </w:rPr>
        <w:t xml:space="preserve"> the following sections of the Performance Report this year:</w:t>
      </w:r>
    </w:p>
    <w:p w14:paraId="4C489E38" w14:textId="2DA51A6C" w:rsidR="00B36AC5" w:rsidRPr="002E63B0" w:rsidRDefault="00B36AC5" w:rsidP="00B36AC5">
      <w:pPr>
        <w:pStyle w:val="ListParagraph"/>
        <w:numPr>
          <w:ilvl w:val="0"/>
          <w:numId w:val="36"/>
        </w:numPr>
        <w:spacing w:after="160" w:line="235" w:lineRule="atLeast"/>
        <w:rPr>
          <w:rFonts w:eastAsia="Times New Roman" w:cstheme="minorHAnsi"/>
          <w:bCs/>
          <w:color w:val="000000"/>
        </w:rPr>
      </w:pPr>
      <w:r w:rsidRPr="002E63B0">
        <w:rPr>
          <w:rFonts w:eastAsia="Times New Roman" w:cstheme="minorHAnsi"/>
          <w:bCs/>
          <w:color w:val="000000"/>
        </w:rPr>
        <w:t xml:space="preserve">Section 1: </w:t>
      </w:r>
      <w:r w:rsidRPr="002E63B0">
        <w:rPr>
          <w:rStyle w:val="Title1"/>
          <w:rFonts w:cstheme="minorHAnsi"/>
          <w:color w:val="000000"/>
        </w:rPr>
        <w:t>Activities PD Growth Data Prompt</w:t>
      </w:r>
      <w:r w:rsidRPr="002E63B0">
        <w:rPr>
          <w:rFonts w:cstheme="minorHAnsi"/>
          <w:color w:val="000000"/>
        </w:rPr>
        <w:t xml:space="preserve"> </w:t>
      </w:r>
    </w:p>
    <w:p w14:paraId="60A72FCA" w14:textId="2B847A9F" w:rsidR="00467BC6" w:rsidRPr="002E63B0" w:rsidRDefault="00B36AC5" w:rsidP="00B36AC5">
      <w:pPr>
        <w:pStyle w:val="ListParagraph"/>
        <w:numPr>
          <w:ilvl w:val="1"/>
          <w:numId w:val="36"/>
        </w:numPr>
        <w:spacing w:after="160" w:line="235" w:lineRule="atLeast"/>
        <w:rPr>
          <w:rFonts w:eastAsia="Times New Roman" w:cstheme="minorHAnsi"/>
          <w:bCs/>
          <w:color w:val="000000"/>
        </w:rPr>
      </w:pPr>
      <w:r w:rsidRPr="002E63B0">
        <w:rPr>
          <w:rFonts w:eastAsia="Times New Roman" w:cstheme="minorHAnsi"/>
          <w:bCs/>
          <w:color w:val="000000"/>
        </w:rPr>
        <w:t>The Growth Data section</w:t>
      </w:r>
    </w:p>
    <w:p w14:paraId="1460F989" w14:textId="5080CBAC" w:rsidR="00B36AC5" w:rsidRPr="002E63B0" w:rsidRDefault="00B36AC5" w:rsidP="00B36AC5">
      <w:pPr>
        <w:pStyle w:val="ListParagraph"/>
        <w:numPr>
          <w:ilvl w:val="0"/>
          <w:numId w:val="36"/>
        </w:numPr>
        <w:spacing w:after="160" w:line="235" w:lineRule="atLeast"/>
        <w:rPr>
          <w:rFonts w:eastAsia="Times New Roman" w:cstheme="minorHAnsi"/>
          <w:bCs/>
          <w:color w:val="000000"/>
        </w:rPr>
      </w:pPr>
      <w:r w:rsidRPr="002E63B0">
        <w:rPr>
          <w:rFonts w:eastAsia="Times New Roman" w:cstheme="minorHAnsi"/>
          <w:bCs/>
          <w:color w:val="000000"/>
        </w:rPr>
        <w:t>Section 2: Desk Audit and Action Plan</w:t>
      </w:r>
    </w:p>
    <w:p w14:paraId="781252F5" w14:textId="303D53AA" w:rsidR="00B36AC5" w:rsidRPr="002E63B0" w:rsidRDefault="00B36AC5" w:rsidP="00B36AC5">
      <w:pPr>
        <w:pStyle w:val="ListParagraph"/>
        <w:numPr>
          <w:ilvl w:val="0"/>
          <w:numId w:val="36"/>
        </w:numPr>
        <w:spacing w:after="160" w:line="235" w:lineRule="atLeast"/>
        <w:rPr>
          <w:rFonts w:eastAsia="Times New Roman" w:cstheme="minorHAnsi"/>
          <w:bCs/>
          <w:color w:val="000000"/>
        </w:rPr>
      </w:pPr>
      <w:r w:rsidRPr="002E63B0">
        <w:rPr>
          <w:rFonts w:eastAsia="Times New Roman" w:cstheme="minorHAnsi"/>
          <w:bCs/>
          <w:color w:val="000000"/>
        </w:rPr>
        <w:t>Section 3: Staffing Plan</w:t>
      </w:r>
    </w:p>
    <w:p w14:paraId="521091E2" w14:textId="09827762" w:rsidR="00314EE5" w:rsidRPr="002E63B0" w:rsidRDefault="00314EE5" w:rsidP="00314EE5">
      <w:pPr>
        <w:spacing w:after="160" w:line="235" w:lineRule="atLeast"/>
        <w:rPr>
          <w:rFonts w:eastAsia="Times New Roman" w:cstheme="minorHAnsi"/>
          <w:bCs/>
          <w:color w:val="000000"/>
        </w:rPr>
      </w:pPr>
      <w:r w:rsidRPr="002E63B0">
        <w:rPr>
          <w:rFonts w:eastAsia="Times New Roman" w:cstheme="minorHAnsi"/>
          <w:bCs/>
          <w:color w:val="000000"/>
        </w:rPr>
        <w:t xml:space="preserve">LEAs </w:t>
      </w:r>
      <w:r w:rsidRPr="002E63B0">
        <w:rPr>
          <w:rFonts w:eastAsia="Times New Roman" w:cstheme="minorHAnsi"/>
          <w:b/>
          <w:bCs/>
          <w:color w:val="000000"/>
        </w:rPr>
        <w:t>will be required to complete</w:t>
      </w:r>
      <w:r w:rsidRPr="002E63B0">
        <w:rPr>
          <w:rFonts w:eastAsia="Times New Roman" w:cstheme="minorHAnsi"/>
          <w:bCs/>
          <w:color w:val="000000"/>
        </w:rPr>
        <w:t xml:space="preserve"> the following sections of the </w:t>
      </w:r>
      <w:r w:rsidR="00467BC6" w:rsidRPr="002E63B0">
        <w:rPr>
          <w:rFonts w:eastAsia="Times New Roman" w:cstheme="minorHAnsi"/>
          <w:bCs/>
          <w:color w:val="000000"/>
        </w:rPr>
        <w:t xml:space="preserve">EL Program &amp; Title III Performance Report </w:t>
      </w:r>
      <w:r w:rsidRPr="002E63B0">
        <w:rPr>
          <w:rFonts w:eastAsia="Times New Roman" w:cstheme="minorHAnsi"/>
          <w:bCs/>
          <w:color w:val="000000"/>
        </w:rPr>
        <w:t>this year:</w:t>
      </w:r>
    </w:p>
    <w:p w14:paraId="78AE4A4C" w14:textId="77777777" w:rsidR="00B36AC5" w:rsidRPr="002E63B0" w:rsidRDefault="00B36AC5" w:rsidP="00B36AC5">
      <w:pPr>
        <w:pStyle w:val="ListParagraph"/>
        <w:numPr>
          <w:ilvl w:val="0"/>
          <w:numId w:val="36"/>
        </w:numPr>
        <w:spacing w:after="160" w:line="235" w:lineRule="atLeast"/>
        <w:rPr>
          <w:rFonts w:eastAsia="Times New Roman" w:cstheme="minorHAnsi"/>
          <w:bCs/>
          <w:color w:val="000000"/>
        </w:rPr>
      </w:pPr>
      <w:r w:rsidRPr="002E63B0">
        <w:rPr>
          <w:rFonts w:eastAsia="Times New Roman" w:cstheme="minorHAnsi"/>
          <w:bCs/>
          <w:color w:val="000000"/>
        </w:rPr>
        <w:t xml:space="preserve">Section 1: </w:t>
      </w:r>
      <w:r w:rsidRPr="002E63B0">
        <w:rPr>
          <w:rStyle w:val="Title1"/>
          <w:rFonts w:cstheme="minorHAnsi"/>
          <w:color w:val="000000"/>
        </w:rPr>
        <w:t>Activities PD Growth Data Prompt</w:t>
      </w:r>
      <w:r w:rsidRPr="002E63B0">
        <w:rPr>
          <w:rFonts w:cstheme="minorHAnsi"/>
          <w:color w:val="000000"/>
        </w:rPr>
        <w:t xml:space="preserve"> </w:t>
      </w:r>
    </w:p>
    <w:p w14:paraId="3A483BAE" w14:textId="1E8AE4D3" w:rsidR="00B36AC5" w:rsidRPr="002E63B0" w:rsidRDefault="00B36AC5" w:rsidP="00B36AC5">
      <w:pPr>
        <w:pStyle w:val="ListParagraph"/>
        <w:numPr>
          <w:ilvl w:val="1"/>
          <w:numId w:val="36"/>
        </w:numPr>
        <w:spacing w:after="160" w:line="235" w:lineRule="atLeast"/>
        <w:rPr>
          <w:rFonts w:eastAsia="Times New Roman" w:cstheme="minorHAnsi"/>
          <w:color w:val="000000"/>
        </w:rPr>
      </w:pPr>
      <w:r w:rsidRPr="002E63B0">
        <w:rPr>
          <w:rFonts w:eastAsia="Times New Roman" w:cstheme="minorHAnsi"/>
          <w:color w:val="000000"/>
        </w:rPr>
        <w:t>Title III Activities Report</w:t>
      </w:r>
    </w:p>
    <w:p w14:paraId="0A8839EB" w14:textId="77777777" w:rsidR="008231EC" w:rsidRPr="002E63B0" w:rsidRDefault="00B36AC5" w:rsidP="00B36AC5">
      <w:pPr>
        <w:pStyle w:val="ListParagraph"/>
        <w:numPr>
          <w:ilvl w:val="1"/>
          <w:numId w:val="36"/>
        </w:numPr>
        <w:spacing w:after="160" w:line="235" w:lineRule="atLeast"/>
        <w:rPr>
          <w:rFonts w:eastAsia="Times New Roman" w:cstheme="minorHAnsi"/>
          <w:color w:val="000000"/>
        </w:rPr>
      </w:pPr>
      <w:r w:rsidRPr="002E63B0">
        <w:rPr>
          <w:rFonts w:eastAsia="Times New Roman" w:cstheme="minorHAnsi"/>
          <w:color w:val="000000"/>
        </w:rPr>
        <w:t>List only Professional Development activities paid with Title III funds</w:t>
      </w:r>
    </w:p>
    <w:p w14:paraId="022A7201" w14:textId="77777777" w:rsidR="008231EC" w:rsidRPr="002E63B0" w:rsidRDefault="008231EC" w:rsidP="008231EC">
      <w:pPr>
        <w:pStyle w:val="ListParagraph"/>
        <w:numPr>
          <w:ilvl w:val="0"/>
          <w:numId w:val="36"/>
        </w:numPr>
        <w:spacing w:after="160" w:line="235" w:lineRule="atLeast"/>
        <w:rPr>
          <w:rFonts w:eastAsia="Times New Roman" w:cstheme="minorHAnsi"/>
          <w:color w:val="000000"/>
        </w:rPr>
      </w:pPr>
      <w:r w:rsidRPr="002E63B0">
        <w:rPr>
          <w:rFonts w:eastAsia="Times New Roman" w:cstheme="minorHAnsi"/>
          <w:color w:val="000000"/>
        </w:rPr>
        <w:t xml:space="preserve">Section 4: Private School Consultation and Counts of ELLs </w:t>
      </w:r>
    </w:p>
    <w:p w14:paraId="1D7CB0D8" w14:textId="06E16ACC" w:rsidR="00467BC6" w:rsidRPr="002E63B0" w:rsidRDefault="008231EC" w:rsidP="008231EC">
      <w:pPr>
        <w:pStyle w:val="ListParagraph"/>
        <w:numPr>
          <w:ilvl w:val="0"/>
          <w:numId w:val="36"/>
        </w:numPr>
        <w:spacing w:after="160" w:line="235" w:lineRule="atLeast"/>
        <w:rPr>
          <w:rFonts w:eastAsia="Times New Roman" w:cstheme="minorHAnsi"/>
          <w:color w:val="000000"/>
        </w:rPr>
      </w:pPr>
      <w:r w:rsidRPr="002E63B0">
        <w:rPr>
          <w:rFonts w:eastAsia="Times New Roman" w:cstheme="minorHAnsi"/>
          <w:color w:val="000000"/>
        </w:rPr>
        <w:lastRenderedPageBreak/>
        <w:t>Section 5: Related Documents (however, some uploads will not be required)</w:t>
      </w:r>
      <w:r w:rsidR="00B36AC5" w:rsidRPr="002E63B0">
        <w:rPr>
          <w:rFonts w:eastAsia="Times New Roman" w:cstheme="minorHAnsi"/>
          <w:color w:val="000000"/>
        </w:rPr>
        <w:t xml:space="preserve">  </w:t>
      </w:r>
    </w:p>
    <w:p w14:paraId="10CAD945" w14:textId="304E00FD" w:rsidR="0012152A" w:rsidRPr="002E63B0" w:rsidRDefault="0012152A" w:rsidP="0012152A">
      <w:pPr>
        <w:spacing w:after="160" w:line="235" w:lineRule="atLeast"/>
        <w:rPr>
          <w:rFonts w:eastAsia="Times New Roman" w:cstheme="minorHAnsi"/>
          <w:color w:val="000000"/>
        </w:rPr>
      </w:pPr>
      <w:r w:rsidRPr="002E63B0">
        <w:rPr>
          <w:rFonts w:eastAsia="Times New Roman" w:cstheme="minorHAnsi"/>
          <w:color w:val="000000"/>
        </w:rPr>
        <w:t>The Multilingual Learner Team at RIDE will be providing additional support to LEA MLL Coordinators with these changes. Please reach your RIDE MLL Team member with questions.</w:t>
      </w:r>
    </w:p>
    <w:p w14:paraId="2207AFDD" w14:textId="37073334" w:rsidR="76561298" w:rsidRPr="000E5213" w:rsidRDefault="000E5213" w:rsidP="76561298">
      <w:pPr>
        <w:rPr>
          <w:rFonts w:ascii="Calibri" w:eastAsia="Times New Roman" w:hAnsi="Calibri" w:cs="Calibri"/>
          <w:b/>
          <w:bCs/>
          <w:color w:val="000000"/>
        </w:rPr>
      </w:pPr>
      <w:r>
        <w:rPr>
          <w:rFonts w:ascii="Calibri" w:eastAsia="Times New Roman" w:hAnsi="Calibri" w:cs="Calibri"/>
          <w:b/>
          <w:color w:val="000000" w:themeColor="text1"/>
        </w:rPr>
        <w:t>Title III-A</w:t>
      </w:r>
      <w:r w:rsidR="003C7E7E" w:rsidRPr="76561298">
        <w:rPr>
          <w:rFonts w:ascii="Calibri" w:eastAsia="Times New Roman" w:hAnsi="Calibri" w:cs="Calibri"/>
          <w:b/>
          <w:color w:val="000000" w:themeColor="text1"/>
        </w:rPr>
        <w:t xml:space="preserve"> resources </w:t>
      </w:r>
      <w:r>
        <w:rPr>
          <w:rFonts w:ascii="Calibri" w:eastAsia="Times New Roman" w:hAnsi="Calibri" w:cs="Calibri"/>
          <w:b/>
          <w:color w:val="000000" w:themeColor="text1"/>
        </w:rPr>
        <w:t xml:space="preserve">can be found </w:t>
      </w:r>
      <w:r w:rsidR="003C7E7E" w:rsidRPr="76561298">
        <w:rPr>
          <w:rFonts w:ascii="Calibri" w:eastAsia="Times New Roman" w:hAnsi="Calibri" w:cs="Calibri"/>
          <w:b/>
          <w:color w:val="000000" w:themeColor="text1"/>
        </w:rPr>
        <w:t>in</w:t>
      </w:r>
      <w:r w:rsidR="00923A72" w:rsidRPr="76561298">
        <w:rPr>
          <w:rFonts w:ascii="Calibri" w:eastAsia="Times New Roman" w:hAnsi="Calibri" w:cs="Calibri"/>
          <w:b/>
          <w:color w:val="000000" w:themeColor="text1"/>
        </w:rPr>
        <w:t xml:space="preserve"> </w:t>
      </w:r>
      <w:r w:rsidR="00B05AD2" w:rsidRPr="76561298">
        <w:rPr>
          <w:rFonts w:ascii="Calibri" w:eastAsia="Times New Roman" w:hAnsi="Calibri" w:cs="Calibri"/>
          <w:b/>
          <w:color w:val="000000" w:themeColor="text1"/>
        </w:rPr>
        <w:t>Accelegrants</w:t>
      </w:r>
      <w:r>
        <w:rPr>
          <w:rFonts w:ascii="Calibri" w:eastAsia="Times New Roman" w:hAnsi="Calibri" w:cs="Calibri"/>
          <w:b/>
          <w:color w:val="000000" w:themeColor="text1"/>
        </w:rPr>
        <w:t xml:space="preserve"> Document Library</w:t>
      </w:r>
      <w:r w:rsidR="00595E97">
        <w:rPr>
          <w:rFonts w:ascii="Calibri" w:eastAsia="Times New Roman" w:hAnsi="Calibri" w:cs="Calibri"/>
          <w:b/>
          <w:color w:val="000000" w:themeColor="text1"/>
        </w:rPr>
        <w:t xml:space="preserve">, </w:t>
      </w:r>
      <w:r w:rsidR="00B05AD2" w:rsidRPr="76561298">
        <w:rPr>
          <w:rFonts w:ascii="Calibri" w:eastAsia="Times New Roman" w:hAnsi="Calibri" w:cs="Calibri"/>
          <w:b/>
          <w:color w:val="000000" w:themeColor="text1"/>
        </w:rPr>
        <w:t>includ</w:t>
      </w:r>
      <w:r w:rsidR="00595E97">
        <w:rPr>
          <w:rFonts w:ascii="Calibri" w:eastAsia="Times New Roman" w:hAnsi="Calibri" w:cs="Calibri"/>
          <w:b/>
          <w:color w:val="000000" w:themeColor="text1"/>
        </w:rPr>
        <w:t>ing</w:t>
      </w:r>
      <w:r w:rsidR="00B05AD2" w:rsidRPr="76561298">
        <w:rPr>
          <w:rFonts w:ascii="Calibri" w:eastAsia="Times New Roman" w:hAnsi="Calibri" w:cs="Calibri"/>
          <w:b/>
          <w:color w:val="000000" w:themeColor="text1"/>
        </w:rPr>
        <w:t>:</w:t>
      </w:r>
    </w:p>
    <w:p w14:paraId="2745A8DB" w14:textId="043951FC" w:rsidR="00B05AD2" w:rsidRPr="003C7E7E" w:rsidRDefault="00AA7772" w:rsidP="00B05AD2">
      <w:pPr>
        <w:pStyle w:val="ListParagraph"/>
        <w:numPr>
          <w:ilvl w:val="0"/>
          <w:numId w:val="18"/>
        </w:numPr>
      </w:pPr>
      <w:hyperlink r:id="rId16" w:history="1">
        <w:r w:rsidR="00A1576C">
          <w:rPr>
            <w:rStyle w:val="Hyperlink"/>
          </w:rPr>
          <w:t>Title III, Part A CRP Application Guide</w:t>
        </w:r>
      </w:hyperlink>
    </w:p>
    <w:p w14:paraId="65C7FE0A" w14:textId="6E8E82B4" w:rsidR="10307F91" w:rsidRDefault="00AA7772" w:rsidP="6E3DC223">
      <w:pPr>
        <w:pStyle w:val="ListParagraph"/>
        <w:numPr>
          <w:ilvl w:val="0"/>
          <w:numId w:val="18"/>
        </w:numPr>
      </w:pPr>
      <w:hyperlink r:id="rId17" w:history="1">
        <w:r w:rsidR="00B000AD">
          <w:rPr>
            <w:rStyle w:val="Hyperlink"/>
          </w:rPr>
          <w:t>Consortia Forms</w:t>
        </w:r>
      </w:hyperlink>
    </w:p>
    <w:p w14:paraId="3D921EBC" w14:textId="7AB2883D" w:rsidR="10307F91" w:rsidRDefault="00AA7772" w:rsidP="6E3DC223">
      <w:pPr>
        <w:pStyle w:val="ListParagraph"/>
        <w:numPr>
          <w:ilvl w:val="0"/>
          <w:numId w:val="18"/>
        </w:numPr>
      </w:pPr>
      <w:hyperlink r:id="rId18" w:history="1">
        <w:r w:rsidR="00B000AD">
          <w:rPr>
            <w:rStyle w:val="Hyperlink"/>
          </w:rPr>
          <w:t>Private School Consultation Forms for Fall Performance Report</w:t>
        </w:r>
      </w:hyperlink>
    </w:p>
    <w:p w14:paraId="417ECBDB" w14:textId="24939962" w:rsidR="10307F91" w:rsidRDefault="00AA7772" w:rsidP="6E3DC223">
      <w:pPr>
        <w:pStyle w:val="ListParagraph"/>
        <w:numPr>
          <w:ilvl w:val="0"/>
          <w:numId w:val="18"/>
        </w:numPr>
      </w:pPr>
      <w:hyperlink r:id="rId19" w:history="1">
        <w:r w:rsidR="00A1576C">
          <w:rPr>
            <w:rStyle w:val="Hyperlink"/>
          </w:rPr>
          <w:t>Title III, Part A Winning Budget Tip Sheet</w:t>
        </w:r>
      </w:hyperlink>
    </w:p>
    <w:p w14:paraId="65BF2DC0" w14:textId="3BAEAC26" w:rsidR="003C7E7E" w:rsidRDefault="003C7E7E">
      <w:pPr>
        <w:rPr>
          <w:rFonts w:ascii="Calibri" w:eastAsia="Times New Roman" w:hAnsi="Calibri" w:cs="Calibri"/>
          <w:color w:val="000000"/>
        </w:rPr>
      </w:pPr>
      <w:r w:rsidRPr="47AF219E">
        <w:rPr>
          <w:rFonts w:ascii="Calibri" w:eastAsia="Times New Roman" w:hAnsi="Calibri" w:cs="Calibri"/>
          <w:color w:val="000000" w:themeColor="text1"/>
        </w:rPr>
        <w:br w:type="page"/>
      </w:r>
    </w:p>
    <w:p w14:paraId="447E309F" w14:textId="2B5D8388" w:rsidR="007B0B7D" w:rsidRDefault="02BD604E" w:rsidP="007B0B7D">
      <w:pPr>
        <w:pStyle w:val="Header"/>
      </w:pPr>
      <w:bookmarkStart w:id="10" w:name="TitleIVA"/>
      <w:r w:rsidRPr="00B1102B">
        <w:rPr>
          <w:rFonts w:ascii="Calibri" w:eastAsia="Times New Roman" w:hAnsi="Calibri" w:cs="Calibri"/>
          <w:b/>
          <w:bCs/>
          <w:color w:val="00B0F0"/>
          <w:sz w:val="32"/>
          <w:szCs w:val="32"/>
        </w:rPr>
        <w:lastRenderedPageBreak/>
        <w:t>Title IV, Part A CRP</w:t>
      </w:r>
      <w:r w:rsidR="00A82C3B">
        <w:rPr>
          <w:rFonts w:ascii="Calibri" w:eastAsia="Times New Roman" w:hAnsi="Calibri" w:cs="Calibri"/>
          <w:b/>
          <w:bCs/>
          <w:color w:val="00B0F0"/>
          <w:sz w:val="28"/>
          <w:szCs w:val="28"/>
        </w:rPr>
        <w:tab/>
      </w:r>
      <w:r w:rsidR="00A82C3B">
        <w:rPr>
          <w:rFonts w:ascii="Calibri" w:eastAsia="Times New Roman" w:hAnsi="Calibri" w:cs="Calibri"/>
          <w:b/>
          <w:bCs/>
          <w:color w:val="00B0F0"/>
          <w:sz w:val="28"/>
          <w:szCs w:val="28"/>
        </w:rPr>
        <w:tab/>
      </w:r>
      <w:hyperlink w:anchor="TOC" w:history="1">
        <w:r w:rsidRPr="000406CB">
          <w:rPr>
            <w:rStyle w:val="Hyperlink"/>
          </w:rPr>
          <w:t>Return to Table of Contents</w:t>
        </w:r>
      </w:hyperlink>
    </w:p>
    <w:p w14:paraId="10F39188" w14:textId="07F35007" w:rsidR="007B0B7D" w:rsidRDefault="02BD604E" w:rsidP="007C1B9A">
      <w:pPr>
        <w:spacing w:line="257" w:lineRule="auto"/>
        <w:rPr>
          <w:rFonts w:ascii="Calibri" w:eastAsia="Calibri" w:hAnsi="Calibri" w:cs="Calibri"/>
          <w:b/>
          <w:bCs/>
          <w:sz w:val="22"/>
          <w:szCs w:val="22"/>
        </w:rPr>
      </w:pPr>
      <w:r w:rsidRPr="47AF219E">
        <w:rPr>
          <w:rFonts w:ascii="Calibri" w:eastAsia="Calibri" w:hAnsi="Calibri" w:cs="Calibri"/>
          <w:b/>
          <w:bCs/>
          <w:sz w:val="22"/>
          <w:szCs w:val="22"/>
        </w:rPr>
        <w:t xml:space="preserve"> </w:t>
      </w:r>
    </w:p>
    <w:p w14:paraId="2DA5B119" w14:textId="619DF114" w:rsidR="007B0B7D" w:rsidRPr="004A3688" w:rsidRDefault="02BD604E" w:rsidP="007C1B9A">
      <w:pPr>
        <w:spacing w:line="257" w:lineRule="auto"/>
        <w:rPr>
          <w:rFonts w:ascii="Calibri" w:eastAsia="Calibri" w:hAnsi="Calibri" w:cs="Calibri"/>
          <w:b/>
          <w:bCs/>
        </w:rPr>
      </w:pPr>
      <w:r w:rsidRPr="004A3688">
        <w:rPr>
          <w:rFonts w:ascii="Calibri" w:eastAsia="Calibri" w:hAnsi="Calibri" w:cs="Calibri"/>
          <w:b/>
          <w:bCs/>
        </w:rPr>
        <w:t>For LEAs seeking Substantial Summer Approval</w:t>
      </w:r>
    </w:p>
    <w:p w14:paraId="5393B9C7" w14:textId="5E911A9D" w:rsidR="007B0B7D" w:rsidRPr="002E63B0" w:rsidRDefault="007B0B7D" w:rsidP="47AF219E">
      <w:pPr>
        <w:spacing w:line="257" w:lineRule="auto"/>
        <w:rPr>
          <w:rFonts w:ascii="Calibri" w:eastAsia="Calibri" w:hAnsi="Calibri" w:cs="Calibri"/>
          <w:sz w:val="20"/>
          <w:szCs w:val="20"/>
        </w:rPr>
      </w:pPr>
    </w:p>
    <w:p w14:paraId="735B022E" w14:textId="40D18EA9" w:rsidR="007B0B7D" w:rsidRPr="004A3688" w:rsidRDefault="02BD604E" w:rsidP="007C1B9A">
      <w:pPr>
        <w:spacing w:line="257" w:lineRule="auto"/>
        <w:rPr>
          <w:rFonts w:ascii="Calibri" w:eastAsia="Calibri" w:hAnsi="Calibri" w:cs="Calibri"/>
        </w:rPr>
      </w:pPr>
      <w:r w:rsidRPr="004A3688">
        <w:rPr>
          <w:rFonts w:ascii="Calibri" w:eastAsia="Calibri" w:hAnsi="Calibri" w:cs="Calibri"/>
        </w:rPr>
        <w:t>At a minimum, LEAs need to complete the following sections of the application:</w:t>
      </w:r>
    </w:p>
    <w:p w14:paraId="251242C9" w14:textId="778537E6" w:rsidR="007B0B7D" w:rsidRPr="004A3688" w:rsidRDefault="02BD604E" w:rsidP="007C1B9A">
      <w:pPr>
        <w:pStyle w:val="ListParagraph"/>
        <w:numPr>
          <w:ilvl w:val="0"/>
          <w:numId w:val="27"/>
        </w:numPr>
        <w:rPr>
          <w:rFonts w:eastAsiaTheme="minorEastAsia"/>
        </w:rPr>
      </w:pPr>
      <w:r w:rsidRPr="004A3688">
        <w:t>Summer Programs/Activities – these can be included in the applicable narrative question</w:t>
      </w:r>
      <w:r w:rsidR="0006248D" w:rsidRPr="004A3688">
        <w:t xml:space="preserve"> </w:t>
      </w:r>
      <w:r w:rsidRPr="004A3688">
        <w:t>or uploaded in related documents as “Summer Program”.</w:t>
      </w:r>
    </w:p>
    <w:p w14:paraId="25E679B4" w14:textId="49999562" w:rsidR="007B0B7D" w:rsidRPr="004A3688" w:rsidRDefault="02BD604E" w:rsidP="007C1B9A">
      <w:pPr>
        <w:pStyle w:val="ListParagraph"/>
        <w:numPr>
          <w:ilvl w:val="0"/>
          <w:numId w:val="27"/>
        </w:numPr>
        <w:rPr>
          <w:rFonts w:eastAsiaTheme="minorEastAsia"/>
        </w:rPr>
      </w:pPr>
      <w:r w:rsidRPr="004A3688">
        <w:t>Summer Budget Requests - For LEAs submitting a full application, or importing the budget from last year, please delineate which budget items are for summer by adding the word “SUMMER” to the budget description.)</w:t>
      </w:r>
    </w:p>
    <w:p w14:paraId="5DC60F2F" w14:textId="192E335D" w:rsidR="007B0B7D" w:rsidRPr="004A3688" w:rsidRDefault="02BD604E" w:rsidP="007C1B9A">
      <w:pPr>
        <w:pStyle w:val="ListParagraph"/>
        <w:numPr>
          <w:ilvl w:val="0"/>
          <w:numId w:val="27"/>
        </w:numPr>
        <w:rPr>
          <w:rFonts w:eastAsiaTheme="minorEastAsia"/>
        </w:rPr>
      </w:pPr>
      <w:r w:rsidRPr="004A3688">
        <w:t>Equitable Services Calculator (if applicable)</w:t>
      </w:r>
    </w:p>
    <w:p w14:paraId="5C6D2EE7" w14:textId="4F4E4DBE" w:rsidR="007B0B7D" w:rsidRPr="004A3688" w:rsidRDefault="02BD604E" w:rsidP="007C1B9A">
      <w:pPr>
        <w:pStyle w:val="ListParagraph"/>
        <w:numPr>
          <w:ilvl w:val="0"/>
          <w:numId w:val="27"/>
        </w:numPr>
        <w:rPr>
          <w:rFonts w:eastAsiaTheme="minorEastAsia"/>
        </w:rPr>
      </w:pPr>
      <w:r w:rsidRPr="004A3688">
        <w:t>Any summer program/activities and related budget requests for private schools.</w:t>
      </w:r>
    </w:p>
    <w:p w14:paraId="52938F93" w14:textId="54D1E923" w:rsidR="007B0B7D" w:rsidRPr="002E63B0" w:rsidRDefault="02BD604E" w:rsidP="007C1B9A">
      <w:pPr>
        <w:spacing w:line="257" w:lineRule="auto"/>
        <w:rPr>
          <w:rFonts w:ascii="Calibri" w:eastAsia="Calibri" w:hAnsi="Calibri" w:cs="Calibri"/>
          <w:b/>
          <w:sz w:val="20"/>
          <w:szCs w:val="20"/>
        </w:rPr>
      </w:pPr>
      <w:r w:rsidRPr="004A3688">
        <w:rPr>
          <w:rFonts w:ascii="Calibri" w:eastAsia="Calibri" w:hAnsi="Calibri" w:cs="Calibri"/>
          <w:b/>
        </w:rPr>
        <w:t xml:space="preserve"> </w:t>
      </w:r>
    </w:p>
    <w:p w14:paraId="0506CCD9" w14:textId="24DAA201" w:rsidR="007B0B7D" w:rsidRPr="004A3688" w:rsidRDefault="02BD604E" w:rsidP="00A82C3B">
      <w:pPr>
        <w:spacing w:line="257" w:lineRule="auto"/>
        <w:rPr>
          <w:rFonts w:ascii="Calibri" w:eastAsia="Calibri" w:hAnsi="Calibri" w:cs="Calibri"/>
          <w:b/>
        </w:rPr>
      </w:pPr>
      <w:r w:rsidRPr="004A3688">
        <w:rPr>
          <w:rFonts w:ascii="Calibri" w:eastAsia="Calibri" w:hAnsi="Calibri" w:cs="Calibri"/>
          <w:b/>
        </w:rPr>
        <w:t>For LEAs seeking School Year and/or Full Approval</w:t>
      </w:r>
    </w:p>
    <w:p w14:paraId="6DFB7DCB" w14:textId="32E13BA9" w:rsidR="007B0B7D" w:rsidRPr="002E63B0" w:rsidRDefault="007B0B7D" w:rsidP="47AF219E">
      <w:pPr>
        <w:spacing w:line="257" w:lineRule="auto"/>
        <w:rPr>
          <w:rFonts w:ascii="Calibri" w:eastAsia="Calibri" w:hAnsi="Calibri" w:cs="Calibri"/>
          <w:b/>
          <w:sz w:val="20"/>
          <w:szCs w:val="20"/>
        </w:rPr>
      </w:pPr>
    </w:p>
    <w:p w14:paraId="16CBF9FE" w14:textId="6B3850F8" w:rsidR="007B0B7D" w:rsidRPr="004A3688" w:rsidRDefault="02BD604E" w:rsidP="00A82C3B">
      <w:pPr>
        <w:pStyle w:val="ListParagraph"/>
        <w:numPr>
          <w:ilvl w:val="0"/>
          <w:numId w:val="26"/>
        </w:numPr>
        <w:rPr>
          <w:rFonts w:eastAsiaTheme="minorEastAsia"/>
        </w:rPr>
      </w:pPr>
      <w:r w:rsidRPr="004A3688">
        <w:t>The entire application must be completed for LEAs to receive full approval.</w:t>
      </w:r>
    </w:p>
    <w:p w14:paraId="393600E0" w14:textId="72B60BE7" w:rsidR="007B0B7D" w:rsidRPr="002E63B0" w:rsidRDefault="02BD604E" w:rsidP="00A82C3B">
      <w:pPr>
        <w:spacing w:line="257" w:lineRule="auto"/>
        <w:rPr>
          <w:rFonts w:ascii="Calibri" w:eastAsia="Calibri" w:hAnsi="Calibri" w:cs="Calibri"/>
          <w:b/>
          <w:sz w:val="20"/>
          <w:szCs w:val="20"/>
        </w:rPr>
      </w:pPr>
      <w:r w:rsidRPr="004A3688">
        <w:rPr>
          <w:rFonts w:ascii="Calibri" w:eastAsia="Calibri" w:hAnsi="Calibri" w:cs="Calibri"/>
          <w:b/>
        </w:rPr>
        <w:t xml:space="preserve"> </w:t>
      </w:r>
    </w:p>
    <w:p w14:paraId="4BD69B47" w14:textId="7CBE5CEB" w:rsidR="007B0B7D" w:rsidRPr="004A3688" w:rsidRDefault="02BD604E" w:rsidP="00A82C3B">
      <w:pPr>
        <w:spacing w:line="257" w:lineRule="auto"/>
        <w:rPr>
          <w:rFonts w:ascii="Calibri" w:eastAsia="Calibri" w:hAnsi="Calibri" w:cs="Calibri"/>
          <w:b/>
        </w:rPr>
      </w:pPr>
      <w:r w:rsidRPr="004A3688">
        <w:rPr>
          <w:rFonts w:ascii="Calibri" w:eastAsia="Calibri" w:hAnsi="Calibri" w:cs="Calibri"/>
          <w:b/>
        </w:rPr>
        <w:t>On Hold</w:t>
      </w:r>
    </w:p>
    <w:p w14:paraId="5D71B81B" w14:textId="6AF3D03C" w:rsidR="007B0B7D" w:rsidRPr="002E63B0" w:rsidRDefault="007B0B7D" w:rsidP="47AF219E">
      <w:pPr>
        <w:spacing w:line="257" w:lineRule="auto"/>
        <w:rPr>
          <w:rFonts w:ascii="Calibri" w:eastAsia="Calibri" w:hAnsi="Calibri" w:cs="Calibri"/>
          <w:b/>
          <w:sz w:val="20"/>
          <w:szCs w:val="20"/>
        </w:rPr>
      </w:pPr>
    </w:p>
    <w:p w14:paraId="7239DC61" w14:textId="58F619BD" w:rsidR="007B0B7D" w:rsidRPr="00E42AE2" w:rsidRDefault="02BD604E" w:rsidP="47AF219E">
      <w:pPr>
        <w:pStyle w:val="ListParagraph"/>
        <w:numPr>
          <w:ilvl w:val="0"/>
          <w:numId w:val="26"/>
        </w:numPr>
        <w:rPr>
          <w:rFonts w:eastAsiaTheme="minorEastAsia"/>
        </w:rPr>
      </w:pPr>
      <w:r w:rsidRPr="004A3688">
        <w:t>The new Prior Year Outcomes Report is on hold this year. LEAs do not need to complete this section of the application.</w:t>
      </w:r>
    </w:p>
    <w:p w14:paraId="49F55ED9" w14:textId="77777777" w:rsidR="00E42AE2" w:rsidRDefault="00E42AE2" w:rsidP="00E42AE2">
      <w:pPr>
        <w:rPr>
          <w:rFonts w:cstheme="minorHAnsi"/>
          <w:b/>
          <w:bCs/>
          <w:color w:val="0070C0"/>
        </w:rPr>
      </w:pPr>
    </w:p>
    <w:p w14:paraId="0A1A1953" w14:textId="725089AC" w:rsidR="00E42AE2" w:rsidRDefault="00E42AE2" w:rsidP="00E42AE2">
      <w:pPr>
        <w:rPr>
          <w:rFonts w:cstheme="minorHAnsi"/>
          <w:b/>
          <w:bCs/>
        </w:rPr>
      </w:pPr>
      <w:r w:rsidRPr="00E42AE2">
        <w:rPr>
          <w:rFonts w:cstheme="minorHAnsi"/>
          <w:b/>
          <w:bCs/>
        </w:rPr>
        <w:t>Tips for Tracking Title IV-A Waiver Calculations</w:t>
      </w:r>
    </w:p>
    <w:p w14:paraId="16BE7416" w14:textId="77777777" w:rsidR="00E42AE2" w:rsidRPr="00E42AE2" w:rsidRDefault="00E42AE2" w:rsidP="00E42AE2">
      <w:pPr>
        <w:rPr>
          <w:rFonts w:cstheme="minorHAnsi"/>
          <w:b/>
          <w:bCs/>
        </w:rPr>
      </w:pPr>
    </w:p>
    <w:p w14:paraId="264A3688" w14:textId="77777777" w:rsidR="00E42AE2" w:rsidRPr="00E42AE2" w:rsidRDefault="00E42AE2" w:rsidP="00E42AE2">
      <w:pPr>
        <w:pStyle w:val="ListParagraph"/>
        <w:numPr>
          <w:ilvl w:val="0"/>
          <w:numId w:val="26"/>
        </w:numPr>
        <w:rPr>
          <w:sz w:val="22"/>
          <w:szCs w:val="22"/>
        </w:rPr>
      </w:pPr>
      <w:r>
        <w:t>The CARES Act 20-20-Some Portion Rule and the 15% Technology Infrastructure Cap Waivers will apply to 2019-2020 Title IV-A carryover funds. To calculate the amount of funds available for this waiver, add together the unapplied and carryover funds:</w:t>
      </w:r>
    </w:p>
    <w:p w14:paraId="081ACDC9" w14:textId="77777777" w:rsidR="00E42AE2" w:rsidRPr="00E42AE2" w:rsidRDefault="00E42AE2" w:rsidP="002E63B0">
      <w:pPr>
        <w:pStyle w:val="ListParagraph"/>
        <w:rPr>
          <w:rFonts w:cstheme="minorHAnsi"/>
          <w:sz w:val="8"/>
          <w:szCs w:val="8"/>
        </w:rPr>
      </w:pPr>
    </w:p>
    <w:tbl>
      <w:tblPr>
        <w:tblW w:w="5500" w:type="dxa"/>
        <w:tblInd w:w="1615" w:type="dxa"/>
        <w:tblLook w:val="04A0" w:firstRow="1" w:lastRow="0" w:firstColumn="1" w:lastColumn="0" w:noHBand="0" w:noVBand="1"/>
      </w:tblPr>
      <w:tblGrid>
        <w:gridCol w:w="2980"/>
        <w:gridCol w:w="2520"/>
      </w:tblGrid>
      <w:tr w:rsidR="00E42AE2" w14:paraId="02BDC2D0" w14:textId="77777777" w:rsidTr="00E42AE2">
        <w:trPr>
          <w:trHeight w:val="312"/>
        </w:trPr>
        <w:tc>
          <w:tcPr>
            <w:tcW w:w="2980" w:type="dxa"/>
            <w:noWrap/>
            <w:vAlign w:val="bottom"/>
            <w:hideMark/>
          </w:tcPr>
          <w:p w14:paraId="07554B59" w14:textId="77777777" w:rsidR="00E42AE2" w:rsidRDefault="00E42AE2">
            <w:pPr>
              <w:jc w:val="right"/>
              <w:rPr>
                <w:rFonts w:ascii="Calibri" w:eastAsia="Times New Roman" w:hAnsi="Calibri" w:cs="Calibri"/>
                <w:color w:val="000000"/>
                <w:sz w:val="20"/>
                <w:szCs w:val="20"/>
              </w:rPr>
            </w:pPr>
            <w:r>
              <w:rPr>
                <w:rFonts w:ascii="Calibri" w:eastAsia="Times New Roman" w:hAnsi="Calibri" w:cs="Calibri"/>
                <w:color w:val="000000"/>
                <w:sz w:val="20"/>
                <w:szCs w:val="20"/>
              </w:rPr>
              <w:t>Unapplied Funds</w:t>
            </w:r>
          </w:p>
        </w:tc>
        <w:tc>
          <w:tcPr>
            <w:tcW w:w="2520" w:type="dxa"/>
            <w:shd w:val="clear" w:color="auto" w:fill="DDEBF7"/>
            <w:noWrap/>
            <w:vAlign w:val="bottom"/>
            <w:hideMark/>
          </w:tcPr>
          <w:p w14:paraId="6E385911" w14:textId="77777777" w:rsidR="00E42AE2" w:rsidRDefault="00E42AE2">
            <w:pPr>
              <w:rPr>
                <w:rFonts w:ascii="Calibri" w:eastAsia="Times New Roman" w:hAnsi="Calibri" w:cs="Calibri"/>
                <w:color w:val="000000"/>
                <w:sz w:val="20"/>
                <w:szCs w:val="20"/>
              </w:rPr>
            </w:pPr>
            <w:r>
              <w:rPr>
                <w:rFonts w:ascii="Calibri" w:eastAsia="Times New Roman" w:hAnsi="Calibri" w:cs="Calibri"/>
                <w:color w:val="000000"/>
                <w:sz w:val="20"/>
                <w:szCs w:val="20"/>
              </w:rPr>
              <w:t> </w:t>
            </w:r>
          </w:p>
        </w:tc>
      </w:tr>
      <w:tr w:rsidR="00E42AE2" w14:paraId="379018A9" w14:textId="77777777" w:rsidTr="00E42AE2">
        <w:trPr>
          <w:trHeight w:val="312"/>
        </w:trPr>
        <w:tc>
          <w:tcPr>
            <w:tcW w:w="2980" w:type="dxa"/>
            <w:noWrap/>
            <w:vAlign w:val="bottom"/>
            <w:hideMark/>
          </w:tcPr>
          <w:p w14:paraId="44E74CC0" w14:textId="77777777" w:rsidR="00E42AE2" w:rsidRDefault="00E42AE2">
            <w:pPr>
              <w:jc w:val="right"/>
              <w:rPr>
                <w:rFonts w:ascii="Calibri" w:eastAsia="Times New Roman" w:hAnsi="Calibri" w:cs="Calibri"/>
                <w:color w:val="000000"/>
                <w:sz w:val="20"/>
                <w:szCs w:val="20"/>
              </w:rPr>
            </w:pPr>
            <w:r>
              <w:rPr>
                <w:rFonts w:ascii="Calibri" w:eastAsia="Times New Roman" w:hAnsi="Calibri" w:cs="Calibri"/>
                <w:color w:val="000000"/>
                <w:sz w:val="20"/>
                <w:szCs w:val="20"/>
              </w:rPr>
              <w:t>Carryover Funds</w:t>
            </w:r>
          </w:p>
        </w:tc>
        <w:tc>
          <w:tcPr>
            <w:tcW w:w="2520" w:type="dxa"/>
            <w:shd w:val="clear" w:color="auto" w:fill="DDEBF7"/>
            <w:noWrap/>
            <w:vAlign w:val="bottom"/>
            <w:hideMark/>
          </w:tcPr>
          <w:p w14:paraId="78783B83" w14:textId="77777777" w:rsidR="00E42AE2" w:rsidRDefault="00E42AE2">
            <w:pPr>
              <w:rPr>
                <w:rFonts w:ascii="Calibri" w:eastAsia="Times New Roman" w:hAnsi="Calibri" w:cs="Calibri"/>
                <w:color w:val="000000"/>
                <w:sz w:val="20"/>
                <w:szCs w:val="20"/>
              </w:rPr>
            </w:pPr>
            <w:r>
              <w:rPr>
                <w:rFonts w:ascii="Calibri" w:eastAsia="Times New Roman" w:hAnsi="Calibri" w:cs="Calibri"/>
                <w:color w:val="000000"/>
                <w:sz w:val="20"/>
                <w:szCs w:val="20"/>
              </w:rPr>
              <w:t> </w:t>
            </w:r>
          </w:p>
        </w:tc>
      </w:tr>
      <w:tr w:rsidR="00E42AE2" w14:paraId="2EBA0CDB" w14:textId="77777777" w:rsidTr="00E42AE2">
        <w:trPr>
          <w:trHeight w:val="312"/>
        </w:trPr>
        <w:tc>
          <w:tcPr>
            <w:tcW w:w="2980" w:type="dxa"/>
            <w:noWrap/>
            <w:vAlign w:val="bottom"/>
            <w:hideMark/>
          </w:tcPr>
          <w:p w14:paraId="2E0EDFD7" w14:textId="77777777" w:rsidR="00E42AE2" w:rsidRDefault="00E42AE2">
            <w:pPr>
              <w:jc w:val="right"/>
              <w:rPr>
                <w:rFonts w:ascii="Calibri" w:eastAsia="Times New Roman" w:hAnsi="Calibri" w:cs="Calibri"/>
                <w:b/>
                <w:bCs/>
                <w:color w:val="000000"/>
                <w:sz w:val="20"/>
                <w:szCs w:val="20"/>
              </w:rPr>
            </w:pPr>
            <w:r>
              <w:rPr>
                <w:rFonts w:ascii="Calibri" w:eastAsia="Times New Roman" w:hAnsi="Calibri" w:cs="Calibri"/>
                <w:b/>
                <w:bCs/>
                <w:color w:val="000000"/>
                <w:sz w:val="20"/>
                <w:szCs w:val="20"/>
              </w:rPr>
              <w:t>Total Carryover Funds</w:t>
            </w:r>
          </w:p>
        </w:tc>
        <w:tc>
          <w:tcPr>
            <w:tcW w:w="2520" w:type="dxa"/>
            <w:shd w:val="clear" w:color="auto" w:fill="BDD7EE"/>
            <w:noWrap/>
            <w:vAlign w:val="bottom"/>
            <w:hideMark/>
          </w:tcPr>
          <w:p w14:paraId="0BAE09C9" w14:textId="77777777" w:rsidR="00E42AE2" w:rsidRDefault="00E42AE2">
            <w:pPr>
              <w:jc w:val="right"/>
              <w:rPr>
                <w:rFonts w:ascii="Calibri" w:eastAsia="Times New Roman" w:hAnsi="Calibri" w:cs="Calibri"/>
                <w:b/>
                <w:bCs/>
                <w:color w:val="000000"/>
                <w:sz w:val="20"/>
                <w:szCs w:val="20"/>
              </w:rPr>
            </w:pPr>
            <w:r>
              <w:rPr>
                <w:rFonts w:ascii="Calibri" w:eastAsia="Times New Roman" w:hAnsi="Calibri" w:cs="Calibri"/>
                <w:b/>
                <w:bCs/>
                <w:color w:val="000000"/>
                <w:sz w:val="20"/>
                <w:szCs w:val="20"/>
              </w:rPr>
              <w:t>0</w:t>
            </w:r>
          </w:p>
        </w:tc>
      </w:tr>
    </w:tbl>
    <w:p w14:paraId="328C072D" w14:textId="77777777" w:rsidR="00E42AE2" w:rsidRPr="00E42AE2" w:rsidRDefault="00E42AE2" w:rsidP="002E63B0">
      <w:pPr>
        <w:pStyle w:val="ListParagraph"/>
        <w:rPr>
          <w:rFonts w:cstheme="minorHAnsi"/>
          <w:sz w:val="8"/>
          <w:szCs w:val="8"/>
        </w:rPr>
      </w:pPr>
    </w:p>
    <w:p w14:paraId="40FC061D" w14:textId="77777777" w:rsidR="00E42AE2" w:rsidRPr="00E42AE2" w:rsidRDefault="00E42AE2" w:rsidP="002E63B0">
      <w:pPr>
        <w:pStyle w:val="ListParagraph"/>
        <w:rPr>
          <w:rFonts w:cstheme="minorHAnsi"/>
          <w:sz w:val="8"/>
          <w:szCs w:val="8"/>
        </w:rPr>
      </w:pPr>
    </w:p>
    <w:p w14:paraId="1F836C4A" w14:textId="77777777" w:rsidR="00E42AE2" w:rsidRPr="00E42AE2" w:rsidRDefault="00E42AE2" w:rsidP="00E42AE2">
      <w:pPr>
        <w:pStyle w:val="ListParagraph"/>
        <w:numPr>
          <w:ilvl w:val="0"/>
          <w:numId w:val="26"/>
        </w:numPr>
        <w:rPr>
          <w:rFonts w:cstheme="minorHAnsi"/>
          <w:sz w:val="22"/>
          <w:szCs w:val="22"/>
        </w:rPr>
      </w:pPr>
      <w:r w:rsidRPr="00E42AE2">
        <w:rPr>
          <w:rFonts w:cstheme="minorHAnsi"/>
        </w:rPr>
        <w:t xml:space="preserve">The CARES Act Waivers will </w:t>
      </w:r>
      <w:r w:rsidRPr="00E42AE2">
        <w:rPr>
          <w:rFonts w:cstheme="minorHAnsi"/>
          <w:b/>
        </w:rPr>
        <w:t>not</w:t>
      </w:r>
      <w:r w:rsidRPr="00E42AE2">
        <w:rPr>
          <w:rFonts w:cstheme="minorHAnsi"/>
        </w:rPr>
        <w:t xml:space="preserve"> apply to 2020-2021 funds. To calculate the LEA’s 2020-2021 allocation, start with the original allocation plus or minus any transfers:</w:t>
      </w:r>
    </w:p>
    <w:p w14:paraId="0FDE1FFD" w14:textId="77777777" w:rsidR="00E42AE2" w:rsidRPr="00E42AE2" w:rsidRDefault="00E42AE2" w:rsidP="002E63B0">
      <w:pPr>
        <w:pStyle w:val="ListParagraph"/>
        <w:rPr>
          <w:rFonts w:cstheme="minorHAnsi"/>
          <w:sz w:val="8"/>
          <w:szCs w:val="8"/>
        </w:rPr>
      </w:pPr>
    </w:p>
    <w:tbl>
      <w:tblPr>
        <w:tblW w:w="5385" w:type="dxa"/>
        <w:tblInd w:w="1725" w:type="dxa"/>
        <w:tblLook w:val="04A0" w:firstRow="1" w:lastRow="0" w:firstColumn="1" w:lastColumn="0" w:noHBand="0" w:noVBand="1"/>
      </w:tblPr>
      <w:tblGrid>
        <w:gridCol w:w="2865"/>
        <w:gridCol w:w="2520"/>
      </w:tblGrid>
      <w:tr w:rsidR="00E42AE2" w14:paraId="104260BF" w14:textId="77777777" w:rsidTr="00E42AE2">
        <w:trPr>
          <w:trHeight w:val="312"/>
        </w:trPr>
        <w:tc>
          <w:tcPr>
            <w:tcW w:w="2865" w:type="dxa"/>
            <w:noWrap/>
            <w:vAlign w:val="bottom"/>
            <w:hideMark/>
          </w:tcPr>
          <w:p w14:paraId="577DDCDD" w14:textId="77777777" w:rsidR="00E42AE2" w:rsidRDefault="00E42AE2">
            <w:pPr>
              <w:jc w:val="right"/>
              <w:rPr>
                <w:rFonts w:ascii="Calibri" w:eastAsia="Times New Roman" w:hAnsi="Calibri" w:cs="Calibri"/>
                <w:color w:val="000000"/>
                <w:sz w:val="20"/>
                <w:szCs w:val="20"/>
              </w:rPr>
            </w:pPr>
            <w:r>
              <w:rPr>
                <w:rFonts w:ascii="Calibri" w:eastAsia="Times New Roman" w:hAnsi="Calibri" w:cs="Calibri"/>
                <w:color w:val="000000"/>
                <w:sz w:val="20"/>
                <w:szCs w:val="20"/>
              </w:rPr>
              <w:t>Original Allocation</w:t>
            </w:r>
          </w:p>
        </w:tc>
        <w:tc>
          <w:tcPr>
            <w:tcW w:w="2520" w:type="dxa"/>
            <w:shd w:val="clear" w:color="auto" w:fill="DDEBF7"/>
            <w:noWrap/>
            <w:vAlign w:val="bottom"/>
            <w:hideMark/>
          </w:tcPr>
          <w:p w14:paraId="128EEDB8" w14:textId="77777777" w:rsidR="00E42AE2" w:rsidRDefault="00E42AE2">
            <w:pPr>
              <w:rPr>
                <w:rFonts w:ascii="Calibri" w:eastAsia="Times New Roman" w:hAnsi="Calibri" w:cs="Calibri"/>
                <w:color w:val="000000"/>
                <w:sz w:val="20"/>
                <w:szCs w:val="20"/>
              </w:rPr>
            </w:pPr>
            <w:r>
              <w:rPr>
                <w:rFonts w:ascii="Calibri" w:eastAsia="Times New Roman" w:hAnsi="Calibri" w:cs="Calibri"/>
                <w:color w:val="000000"/>
                <w:sz w:val="20"/>
                <w:szCs w:val="20"/>
              </w:rPr>
              <w:t> </w:t>
            </w:r>
          </w:p>
        </w:tc>
      </w:tr>
      <w:tr w:rsidR="00E42AE2" w14:paraId="29311C0E" w14:textId="77777777" w:rsidTr="00E42AE2">
        <w:trPr>
          <w:trHeight w:val="312"/>
        </w:trPr>
        <w:tc>
          <w:tcPr>
            <w:tcW w:w="2865" w:type="dxa"/>
            <w:noWrap/>
            <w:vAlign w:val="bottom"/>
            <w:hideMark/>
          </w:tcPr>
          <w:p w14:paraId="5D863C01" w14:textId="77777777" w:rsidR="00E42AE2" w:rsidRDefault="00E42AE2">
            <w:pPr>
              <w:jc w:val="right"/>
              <w:rPr>
                <w:rFonts w:ascii="Calibri" w:eastAsia="Times New Roman" w:hAnsi="Calibri" w:cs="Calibri"/>
                <w:color w:val="000000"/>
                <w:sz w:val="20"/>
                <w:szCs w:val="20"/>
              </w:rPr>
            </w:pPr>
            <w:r>
              <w:rPr>
                <w:rFonts w:ascii="Calibri" w:eastAsia="Times New Roman" w:hAnsi="Calibri" w:cs="Calibri"/>
                <w:color w:val="000000"/>
                <w:sz w:val="20"/>
                <w:szCs w:val="20"/>
              </w:rPr>
              <w:t>Transfers In</w:t>
            </w:r>
          </w:p>
        </w:tc>
        <w:tc>
          <w:tcPr>
            <w:tcW w:w="2520" w:type="dxa"/>
            <w:shd w:val="clear" w:color="auto" w:fill="DDEBF7"/>
            <w:noWrap/>
            <w:vAlign w:val="bottom"/>
            <w:hideMark/>
          </w:tcPr>
          <w:p w14:paraId="01B8CA2F" w14:textId="77777777" w:rsidR="00E42AE2" w:rsidRDefault="00E42AE2">
            <w:pPr>
              <w:rPr>
                <w:rFonts w:ascii="Calibri" w:eastAsia="Times New Roman" w:hAnsi="Calibri" w:cs="Calibri"/>
                <w:color w:val="000000"/>
                <w:sz w:val="20"/>
                <w:szCs w:val="20"/>
              </w:rPr>
            </w:pPr>
            <w:r>
              <w:rPr>
                <w:rFonts w:ascii="Calibri" w:eastAsia="Times New Roman" w:hAnsi="Calibri" w:cs="Calibri"/>
                <w:color w:val="000000"/>
                <w:sz w:val="20"/>
                <w:szCs w:val="20"/>
              </w:rPr>
              <w:t> </w:t>
            </w:r>
          </w:p>
        </w:tc>
      </w:tr>
      <w:tr w:rsidR="00E42AE2" w14:paraId="3357B27C" w14:textId="77777777" w:rsidTr="00E42AE2">
        <w:trPr>
          <w:trHeight w:val="312"/>
        </w:trPr>
        <w:tc>
          <w:tcPr>
            <w:tcW w:w="2865" w:type="dxa"/>
            <w:noWrap/>
            <w:vAlign w:val="bottom"/>
            <w:hideMark/>
          </w:tcPr>
          <w:p w14:paraId="5C0E1AA8" w14:textId="77777777" w:rsidR="00E42AE2" w:rsidRDefault="00E42AE2">
            <w:pPr>
              <w:jc w:val="right"/>
              <w:rPr>
                <w:rFonts w:ascii="Calibri" w:eastAsia="Times New Roman" w:hAnsi="Calibri" w:cs="Calibri"/>
                <w:color w:val="000000"/>
                <w:sz w:val="20"/>
                <w:szCs w:val="20"/>
              </w:rPr>
            </w:pPr>
            <w:r>
              <w:rPr>
                <w:rFonts w:ascii="Calibri" w:eastAsia="Times New Roman" w:hAnsi="Calibri" w:cs="Calibri"/>
                <w:color w:val="000000"/>
                <w:sz w:val="20"/>
                <w:szCs w:val="20"/>
              </w:rPr>
              <w:t>Transfers Out</w:t>
            </w:r>
          </w:p>
        </w:tc>
        <w:tc>
          <w:tcPr>
            <w:tcW w:w="2520" w:type="dxa"/>
            <w:shd w:val="clear" w:color="auto" w:fill="DDEBF7"/>
            <w:noWrap/>
            <w:vAlign w:val="bottom"/>
            <w:hideMark/>
          </w:tcPr>
          <w:p w14:paraId="24217A25" w14:textId="77777777" w:rsidR="00E42AE2" w:rsidRDefault="00E42AE2">
            <w:pPr>
              <w:rPr>
                <w:rFonts w:ascii="Calibri" w:eastAsia="Times New Roman" w:hAnsi="Calibri" w:cs="Calibri"/>
                <w:color w:val="000000"/>
                <w:sz w:val="20"/>
                <w:szCs w:val="20"/>
              </w:rPr>
            </w:pPr>
            <w:r>
              <w:rPr>
                <w:rFonts w:ascii="Calibri" w:eastAsia="Times New Roman" w:hAnsi="Calibri" w:cs="Calibri"/>
                <w:color w:val="000000"/>
                <w:sz w:val="20"/>
                <w:szCs w:val="20"/>
              </w:rPr>
              <w:t> </w:t>
            </w:r>
          </w:p>
        </w:tc>
      </w:tr>
      <w:tr w:rsidR="00E42AE2" w14:paraId="7B580307" w14:textId="77777777" w:rsidTr="00E42AE2">
        <w:trPr>
          <w:trHeight w:val="312"/>
        </w:trPr>
        <w:tc>
          <w:tcPr>
            <w:tcW w:w="2865" w:type="dxa"/>
            <w:noWrap/>
            <w:vAlign w:val="bottom"/>
            <w:hideMark/>
          </w:tcPr>
          <w:p w14:paraId="46671F1B" w14:textId="77777777" w:rsidR="00E42AE2" w:rsidRDefault="00E42AE2">
            <w:pPr>
              <w:jc w:val="right"/>
              <w:rPr>
                <w:rFonts w:ascii="Calibri" w:eastAsia="Times New Roman" w:hAnsi="Calibri" w:cs="Calibri"/>
                <w:b/>
                <w:bCs/>
                <w:color w:val="000000"/>
                <w:sz w:val="20"/>
                <w:szCs w:val="20"/>
              </w:rPr>
            </w:pPr>
            <w:r>
              <w:rPr>
                <w:rFonts w:ascii="Calibri" w:eastAsia="Times New Roman" w:hAnsi="Calibri" w:cs="Calibri"/>
                <w:b/>
                <w:bCs/>
                <w:color w:val="000000"/>
                <w:sz w:val="20"/>
                <w:szCs w:val="20"/>
              </w:rPr>
              <w:t>2020-2021 Allocation</w:t>
            </w:r>
          </w:p>
        </w:tc>
        <w:tc>
          <w:tcPr>
            <w:tcW w:w="2520" w:type="dxa"/>
            <w:shd w:val="clear" w:color="auto" w:fill="BDD7EE"/>
            <w:noWrap/>
            <w:vAlign w:val="bottom"/>
            <w:hideMark/>
          </w:tcPr>
          <w:p w14:paraId="7D212366" w14:textId="77777777" w:rsidR="00E42AE2" w:rsidRDefault="00E42AE2">
            <w:pPr>
              <w:jc w:val="right"/>
              <w:rPr>
                <w:rFonts w:ascii="Calibri" w:eastAsia="Times New Roman" w:hAnsi="Calibri" w:cs="Calibri"/>
                <w:b/>
                <w:bCs/>
                <w:color w:val="000000"/>
                <w:sz w:val="20"/>
                <w:szCs w:val="20"/>
              </w:rPr>
            </w:pPr>
            <w:r>
              <w:rPr>
                <w:rFonts w:ascii="Calibri" w:eastAsia="Times New Roman" w:hAnsi="Calibri" w:cs="Calibri"/>
                <w:b/>
                <w:bCs/>
                <w:color w:val="000000"/>
                <w:sz w:val="20"/>
                <w:szCs w:val="20"/>
              </w:rPr>
              <w:t>0</w:t>
            </w:r>
          </w:p>
        </w:tc>
      </w:tr>
    </w:tbl>
    <w:p w14:paraId="28BC5FF7" w14:textId="2BC6193C" w:rsidR="007B0B7D" w:rsidRPr="002E63B0" w:rsidRDefault="007B0B7D" w:rsidP="00A82C3B">
      <w:pPr>
        <w:spacing w:line="257" w:lineRule="auto"/>
        <w:rPr>
          <w:rFonts w:ascii="Calibri" w:eastAsia="Calibri" w:hAnsi="Calibri" w:cs="Calibri"/>
          <w:b/>
          <w:sz w:val="20"/>
          <w:szCs w:val="20"/>
        </w:rPr>
      </w:pPr>
    </w:p>
    <w:p w14:paraId="7ACC6AB2" w14:textId="66CD08A6" w:rsidR="007B0B7D" w:rsidRPr="004A3688" w:rsidRDefault="02BD604E" w:rsidP="47AF219E">
      <w:pPr>
        <w:spacing w:line="257" w:lineRule="auto"/>
        <w:rPr>
          <w:rFonts w:ascii="Calibri" w:eastAsia="Calibri" w:hAnsi="Calibri" w:cs="Calibri"/>
          <w:b/>
        </w:rPr>
      </w:pPr>
      <w:r w:rsidRPr="004A3688">
        <w:rPr>
          <w:rFonts w:ascii="Calibri" w:eastAsia="Calibri" w:hAnsi="Calibri" w:cs="Calibri"/>
          <w:b/>
        </w:rPr>
        <w:t xml:space="preserve">Title IV-A resources can be found in the </w:t>
      </w:r>
      <w:r w:rsidR="000E5213" w:rsidRPr="004A3688">
        <w:rPr>
          <w:rFonts w:ascii="Calibri" w:eastAsia="Calibri" w:hAnsi="Calibri" w:cs="Calibri"/>
          <w:b/>
        </w:rPr>
        <w:t>Accelegrants D</w:t>
      </w:r>
      <w:r w:rsidRPr="004A3688">
        <w:rPr>
          <w:rFonts w:ascii="Calibri" w:eastAsia="Calibri" w:hAnsi="Calibri" w:cs="Calibri"/>
          <w:b/>
        </w:rPr>
        <w:t xml:space="preserve">ocument </w:t>
      </w:r>
      <w:r w:rsidR="000E5213" w:rsidRPr="004A3688">
        <w:rPr>
          <w:rFonts w:ascii="Calibri" w:eastAsia="Calibri" w:hAnsi="Calibri" w:cs="Calibri"/>
          <w:b/>
        </w:rPr>
        <w:t>L</w:t>
      </w:r>
      <w:r w:rsidRPr="004A3688">
        <w:rPr>
          <w:rFonts w:ascii="Calibri" w:eastAsia="Calibri" w:hAnsi="Calibri" w:cs="Calibri"/>
          <w:b/>
        </w:rPr>
        <w:t>ibrary, including:</w:t>
      </w:r>
    </w:p>
    <w:p w14:paraId="41CE5490" w14:textId="59CEEA8D" w:rsidR="007B0B7D" w:rsidRPr="004A3688" w:rsidRDefault="00AA7772" w:rsidP="00A82C3B">
      <w:pPr>
        <w:pStyle w:val="ListParagraph"/>
        <w:numPr>
          <w:ilvl w:val="0"/>
          <w:numId w:val="26"/>
        </w:numPr>
        <w:rPr>
          <w:rFonts w:eastAsiaTheme="minorEastAsia"/>
        </w:rPr>
      </w:pPr>
      <w:hyperlink r:id="rId20">
        <w:r w:rsidR="02BD604E" w:rsidRPr="004A3688">
          <w:rPr>
            <w:rStyle w:val="Hyperlink"/>
            <w:rFonts w:eastAsiaTheme="minorEastAsia"/>
          </w:rPr>
          <w:t>Title IV-A Application Guide for 2020-2021</w:t>
        </w:r>
      </w:hyperlink>
    </w:p>
    <w:p w14:paraId="5EC0CBDD" w14:textId="625B2741" w:rsidR="007B0B7D" w:rsidRPr="004A3688" w:rsidRDefault="00AA7772" w:rsidP="00A82C3B">
      <w:pPr>
        <w:pStyle w:val="ListParagraph"/>
        <w:numPr>
          <w:ilvl w:val="0"/>
          <w:numId w:val="26"/>
        </w:numPr>
        <w:rPr>
          <w:rFonts w:eastAsiaTheme="minorEastAsia"/>
        </w:rPr>
      </w:pPr>
      <w:hyperlink r:id="rId21">
        <w:r w:rsidR="02BD604E" w:rsidRPr="004A3688">
          <w:rPr>
            <w:rStyle w:val="Hyperlink"/>
            <w:rFonts w:eastAsiaTheme="minorEastAsia"/>
          </w:rPr>
          <w:t>Title IV-A FAQs</w:t>
        </w:r>
      </w:hyperlink>
    </w:p>
    <w:p w14:paraId="2A876477" w14:textId="5E272010" w:rsidR="007B0B7D" w:rsidRPr="002E63B0" w:rsidRDefault="00AA7772" w:rsidP="002E63B0">
      <w:pPr>
        <w:pStyle w:val="ListParagraph"/>
        <w:numPr>
          <w:ilvl w:val="0"/>
          <w:numId w:val="26"/>
        </w:numPr>
        <w:rPr>
          <w:rFonts w:eastAsiaTheme="minorEastAsia"/>
        </w:rPr>
      </w:pPr>
      <w:hyperlink r:id="rId22">
        <w:r w:rsidR="02BD604E" w:rsidRPr="004A3688">
          <w:rPr>
            <w:rStyle w:val="Hyperlink"/>
            <w:rFonts w:eastAsiaTheme="minorEastAsia"/>
          </w:rPr>
          <w:t>Title IV-A Equitable Services Calculator</w:t>
        </w:r>
      </w:hyperlink>
    </w:p>
    <w:p w14:paraId="2D18F98B" w14:textId="360C3BCD" w:rsidR="003C7E7E" w:rsidRDefault="007B0B7D">
      <w:pPr>
        <w:rPr>
          <w:rFonts w:ascii="Calibri" w:eastAsia="Times New Roman" w:hAnsi="Calibri" w:cs="Calibri"/>
          <w:color w:val="000000"/>
          <w:sz w:val="22"/>
          <w:szCs w:val="22"/>
        </w:rPr>
      </w:pPr>
      <w:r>
        <w:rPr>
          <w:rFonts w:ascii="Calibri" w:eastAsia="Times New Roman" w:hAnsi="Calibri" w:cs="Calibri"/>
          <w:b/>
          <w:bCs/>
          <w:color w:val="00B0F0"/>
        </w:rPr>
        <w:tab/>
      </w:r>
      <w:r>
        <w:rPr>
          <w:rFonts w:ascii="Calibri" w:eastAsia="Times New Roman" w:hAnsi="Calibri" w:cs="Calibri"/>
          <w:b/>
          <w:bCs/>
          <w:color w:val="00B0F0"/>
        </w:rPr>
        <w:tab/>
      </w:r>
      <w:hyperlink w:anchor="TOC" w:history="1"/>
      <w:bookmarkEnd w:id="10"/>
      <w:r w:rsidR="00476037">
        <w:fldChar w:fldCharType="begin"/>
      </w:r>
      <w:r w:rsidR="00476037">
        <w:instrText xml:space="preserve"> HYPERLINK "http://gmsdocuments.ride.ri.gov/documentlibrary/576B7B33-4CA0-46D5-96E1-AE6CDEA645DE.docx" </w:instrText>
      </w:r>
      <w:r w:rsidR="00476037">
        <w:fldChar w:fldCharType="end"/>
      </w:r>
      <w:r w:rsidR="003C7E7E">
        <w:rPr>
          <w:rFonts w:ascii="Calibri" w:hAnsi="Calibri" w:cs="Calibri"/>
          <w:color w:val="000000"/>
          <w:sz w:val="22"/>
          <w:szCs w:val="22"/>
        </w:rPr>
        <w:br w:type="page"/>
      </w:r>
    </w:p>
    <w:p w14:paraId="4D18401A" w14:textId="77777777" w:rsidR="007B0B7D" w:rsidRDefault="003C7E7E" w:rsidP="007B0B7D">
      <w:pPr>
        <w:pStyle w:val="Header"/>
      </w:pPr>
      <w:bookmarkStart w:id="11" w:name="IDEA"/>
      <w:r w:rsidRPr="00670591">
        <w:rPr>
          <w:rFonts w:ascii="Calibri" w:eastAsia="Times New Roman" w:hAnsi="Calibri" w:cs="Calibri"/>
          <w:b/>
          <w:bCs/>
          <w:color w:val="00B0F0"/>
          <w:sz w:val="32"/>
          <w:szCs w:val="32"/>
        </w:rPr>
        <w:lastRenderedPageBreak/>
        <w:t>IDEA, Part B and Preschool CRP</w:t>
      </w:r>
      <w:bookmarkEnd w:id="11"/>
      <w:r w:rsidR="007B0B7D">
        <w:rPr>
          <w:rFonts w:ascii="Calibri" w:eastAsia="Times New Roman" w:hAnsi="Calibri" w:cs="Calibri"/>
          <w:b/>
          <w:bCs/>
          <w:color w:val="00B0F0"/>
        </w:rPr>
        <w:tab/>
      </w:r>
      <w:r w:rsidR="007B0B7D">
        <w:rPr>
          <w:rFonts w:ascii="Calibri" w:eastAsia="Times New Roman" w:hAnsi="Calibri" w:cs="Calibri"/>
          <w:b/>
          <w:bCs/>
          <w:color w:val="00B0F0"/>
        </w:rPr>
        <w:tab/>
      </w:r>
      <w:hyperlink w:anchor="TOC" w:history="1">
        <w:r w:rsidR="007B0B7D" w:rsidRPr="007B0B7D">
          <w:rPr>
            <w:rStyle w:val="Hyperlink"/>
          </w:rPr>
          <w:t>Return to Table of Contents</w:t>
        </w:r>
      </w:hyperlink>
    </w:p>
    <w:p w14:paraId="17080EFE" w14:textId="36600308" w:rsidR="003C7E7E" w:rsidRPr="00D55461" w:rsidRDefault="003C7E7E" w:rsidP="003C7E7E">
      <w:pPr>
        <w:spacing w:after="160" w:line="235" w:lineRule="atLeast"/>
        <w:rPr>
          <w:rFonts w:ascii="Calibri" w:eastAsia="Times New Roman" w:hAnsi="Calibri" w:cs="Calibri"/>
          <w:color w:val="000000"/>
        </w:rPr>
      </w:pPr>
    </w:p>
    <w:p w14:paraId="2B33E7B0" w14:textId="77777777" w:rsidR="003C7E7E" w:rsidRPr="00670591" w:rsidRDefault="003C7E7E" w:rsidP="003C7E7E">
      <w:pPr>
        <w:spacing w:after="160" w:line="235" w:lineRule="atLeast"/>
        <w:rPr>
          <w:rFonts w:eastAsia="Times New Roman" w:cstheme="minorHAnsi"/>
          <w:color w:val="000000"/>
        </w:rPr>
      </w:pPr>
      <w:r w:rsidRPr="00670591">
        <w:rPr>
          <w:rFonts w:eastAsia="Times New Roman" w:cstheme="minorHAnsi"/>
          <w:b/>
          <w:bCs/>
          <w:color w:val="000000"/>
        </w:rPr>
        <w:t>For LEAs seeking Substantial Summer Approval</w:t>
      </w:r>
    </w:p>
    <w:p w14:paraId="014C145F" w14:textId="7E2734ED" w:rsidR="007948D4" w:rsidRPr="00670591" w:rsidRDefault="003C7E7E" w:rsidP="007948D4">
      <w:pPr>
        <w:spacing w:after="160" w:line="235" w:lineRule="atLeast"/>
        <w:rPr>
          <w:rFonts w:eastAsia="Times New Roman" w:cstheme="minorHAnsi"/>
          <w:color w:val="000000"/>
        </w:rPr>
      </w:pPr>
      <w:r w:rsidRPr="00670591">
        <w:rPr>
          <w:rFonts w:eastAsia="Times New Roman" w:cstheme="minorHAnsi"/>
          <w:color w:val="000000" w:themeColor="text1"/>
        </w:rPr>
        <w:t>At a minimum, LEAs need to complete the following sections of the application:</w:t>
      </w:r>
    </w:p>
    <w:p w14:paraId="41265AAA" w14:textId="083B02B3" w:rsidR="00604468" w:rsidRPr="00670591" w:rsidRDefault="1D775F91" w:rsidP="00630E7E">
      <w:pPr>
        <w:pStyle w:val="ListParagraph"/>
        <w:numPr>
          <w:ilvl w:val="0"/>
          <w:numId w:val="24"/>
        </w:numPr>
        <w:spacing w:after="160" w:line="235" w:lineRule="atLeast"/>
        <w:rPr>
          <w:rFonts w:eastAsia="Times New Roman" w:cstheme="minorHAnsi"/>
          <w:color w:val="000000"/>
        </w:rPr>
      </w:pPr>
      <w:r w:rsidRPr="00670591">
        <w:rPr>
          <w:rFonts w:eastAsiaTheme="minorEastAsia" w:cstheme="minorHAnsi"/>
          <w:color w:val="000000" w:themeColor="text1"/>
        </w:rPr>
        <w:t>For LEAs submitting a full application, or importing the budget from last year, please delineate which budget items are for summer by adding the word “SUMMER” to the budget description.)</w:t>
      </w:r>
    </w:p>
    <w:p w14:paraId="5EB63449" w14:textId="77777777" w:rsidR="003C7E7E" w:rsidRPr="00670591" w:rsidRDefault="003C7E7E" w:rsidP="003C7E7E">
      <w:pPr>
        <w:spacing w:after="160" w:line="235" w:lineRule="atLeast"/>
        <w:rPr>
          <w:rFonts w:eastAsia="Times New Roman" w:cstheme="minorHAnsi"/>
          <w:color w:val="000000"/>
        </w:rPr>
      </w:pPr>
      <w:r w:rsidRPr="00670591">
        <w:rPr>
          <w:rFonts w:eastAsia="Times New Roman" w:cstheme="minorHAnsi"/>
          <w:b/>
          <w:bCs/>
          <w:color w:val="000000"/>
        </w:rPr>
        <w:t>For LEAs seeking School Year and/or Full Approval</w:t>
      </w:r>
    </w:p>
    <w:p w14:paraId="466A4EAF" w14:textId="3978443F" w:rsidR="76460E5D" w:rsidRPr="00670591" w:rsidRDefault="003C7E7E" w:rsidP="00595E97">
      <w:pPr>
        <w:spacing w:before="100" w:beforeAutospacing="1" w:after="100" w:afterAutospacing="1"/>
        <w:rPr>
          <w:rFonts w:cstheme="minorHAnsi"/>
        </w:rPr>
      </w:pPr>
      <w:r w:rsidRPr="4E08E7D5">
        <w:rPr>
          <w:rFonts w:eastAsia="Times New Roman"/>
          <w:color w:val="000000" w:themeColor="text1"/>
        </w:rPr>
        <w:t>The entire application must be completed for LEAs to receive full approval</w:t>
      </w:r>
      <w:r w:rsidR="00D373D4" w:rsidRPr="4E08E7D5">
        <w:rPr>
          <w:rFonts w:eastAsia="Times New Roman"/>
          <w:color w:val="000000" w:themeColor="text1"/>
        </w:rPr>
        <w:t xml:space="preserve"> i</w:t>
      </w:r>
      <w:r w:rsidR="4445DCF9" w:rsidRPr="4E08E7D5">
        <w:rPr>
          <w:rFonts w:eastAsia="Times New Roman"/>
          <w:color w:val="000000" w:themeColor="text1"/>
        </w:rPr>
        <w:t>ncludin</w:t>
      </w:r>
      <w:r w:rsidR="36E84BA1" w:rsidRPr="4E08E7D5">
        <w:rPr>
          <w:rFonts w:eastAsia="Times New Roman"/>
          <w:color w:val="000000" w:themeColor="text1"/>
        </w:rPr>
        <w:t xml:space="preserve">g answering </w:t>
      </w:r>
      <w:r w:rsidR="00D373D4" w:rsidRPr="4E08E7D5">
        <w:rPr>
          <w:rFonts w:eastAsia="Times New Roman"/>
          <w:color w:val="000000" w:themeColor="text1"/>
        </w:rPr>
        <w:t>a</w:t>
      </w:r>
      <w:r w:rsidR="00604468" w:rsidRPr="4E08E7D5">
        <w:rPr>
          <w:rFonts w:eastAsia="Times New Roman"/>
          <w:color w:val="000000" w:themeColor="text1"/>
        </w:rPr>
        <w:t xml:space="preserve">ll </w:t>
      </w:r>
      <w:r w:rsidR="47F3BC14" w:rsidRPr="4E08E7D5">
        <w:rPr>
          <w:rFonts w:eastAsia="Times New Roman"/>
          <w:color w:val="000000" w:themeColor="text1"/>
        </w:rPr>
        <w:t xml:space="preserve">pertinent </w:t>
      </w:r>
      <w:r w:rsidR="00604468" w:rsidRPr="4E08E7D5">
        <w:t>questions related to State Performance Plan Indicators</w:t>
      </w:r>
      <w:r w:rsidR="787DA165" w:rsidRPr="4E08E7D5">
        <w:t>.</w:t>
      </w:r>
    </w:p>
    <w:p w14:paraId="46A1EC55" w14:textId="7750493D" w:rsidR="003C7E7E" w:rsidRPr="00670591" w:rsidRDefault="00595E97" w:rsidP="00595E97">
      <w:pPr>
        <w:rPr>
          <w:rFonts w:cstheme="minorHAnsi"/>
        </w:rPr>
      </w:pPr>
      <w:r w:rsidRPr="00670591">
        <w:rPr>
          <w:rFonts w:eastAsia="Times New Roman" w:cstheme="minorHAnsi"/>
          <w:b/>
          <w:bCs/>
          <w:color w:val="000000"/>
        </w:rPr>
        <w:t>IDEA-B and Preschool resources can be found in the Accelegrants Document</w:t>
      </w:r>
      <w:r w:rsidR="003C7E7E" w:rsidRPr="00670591">
        <w:rPr>
          <w:rFonts w:eastAsia="Times New Roman" w:cstheme="minorHAnsi"/>
          <w:b/>
          <w:bCs/>
          <w:color w:val="000000"/>
        </w:rPr>
        <w:t xml:space="preserve"> </w:t>
      </w:r>
      <w:r w:rsidRPr="00670591">
        <w:rPr>
          <w:rFonts w:eastAsia="Times New Roman" w:cstheme="minorHAnsi"/>
          <w:b/>
          <w:bCs/>
          <w:color w:val="000000"/>
        </w:rPr>
        <w:t>L</w:t>
      </w:r>
      <w:r w:rsidR="003C7E7E" w:rsidRPr="00670591">
        <w:rPr>
          <w:rFonts w:eastAsia="Times New Roman" w:cstheme="minorHAnsi"/>
          <w:b/>
          <w:bCs/>
          <w:color w:val="000000"/>
        </w:rPr>
        <w:t>ibrary</w:t>
      </w:r>
      <w:r w:rsidRPr="00670591">
        <w:rPr>
          <w:rFonts w:eastAsia="Times New Roman" w:cstheme="minorHAnsi"/>
          <w:b/>
          <w:bCs/>
          <w:color w:val="000000"/>
        </w:rPr>
        <w:t>, including</w:t>
      </w:r>
      <w:r w:rsidR="00604468" w:rsidRPr="00670591">
        <w:rPr>
          <w:rFonts w:eastAsia="Times New Roman" w:cstheme="minorHAnsi"/>
          <w:b/>
          <w:bCs/>
          <w:color w:val="000000"/>
        </w:rPr>
        <w:t>:</w:t>
      </w:r>
    </w:p>
    <w:p w14:paraId="452E0A56" w14:textId="77777777" w:rsidR="002E63B0" w:rsidRPr="002E63B0" w:rsidRDefault="00AA7772" w:rsidP="002E63B0">
      <w:pPr>
        <w:pStyle w:val="xmsonormal"/>
        <w:numPr>
          <w:ilvl w:val="0"/>
          <w:numId w:val="39"/>
        </w:numPr>
        <w:spacing w:before="0" w:beforeAutospacing="0" w:after="0" w:afterAutospacing="0"/>
        <w:rPr>
          <w:rStyle w:val="Hyperlink"/>
          <w:rFonts w:asciiTheme="minorHAnsi" w:hAnsiTheme="minorHAnsi" w:cstheme="minorHAnsi"/>
          <w:color w:val="000000"/>
          <w:u w:val="none"/>
        </w:rPr>
      </w:pPr>
      <w:hyperlink r:id="rId23" w:history="1">
        <w:r w:rsidR="003C7E7E" w:rsidRPr="00670591">
          <w:rPr>
            <w:rStyle w:val="Hyperlink"/>
            <w:rFonts w:asciiTheme="minorHAnsi" w:hAnsiTheme="minorHAnsi" w:cstheme="minorHAnsi"/>
          </w:rPr>
          <w:t xml:space="preserve">Written Instructions </w:t>
        </w:r>
        <w:r w:rsidR="00604468" w:rsidRPr="00670591">
          <w:rPr>
            <w:rStyle w:val="Hyperlink"/>
            <w:rFonts w:asciiTheme="minorHAnsi" w:hAnsiTheme="minorHAnsi" w:cstheme="minorHAnsi"/>
          </w:rPr>
          <w:t>for CRP Application</w:t>
        </w:r>
      </w:hyperlink>
    </w:p>
    <w:p w14:paraId="370EFE47" w14:textId="14D64101" w:rsidR="007B0B7D" w:rsidRPr="002E63B0" w:rsidRDefault="00AA7772" w:rsidP="002E63B0">
      <w:pPr>
        <w:pStyle w:val="xmsonormal"/>
        <w:numPr>
          <w:ilvl w:val="0"/>
          <w:numId w:val="39"/>
        </w:numPr>
        <w:spacing w:before="0" w:beforeAutospacing="0" w:after="0" w:afterAutospacing="0"/>
        <w:rPr>
          <w:rFonts w:asciiTheme="minorHAnsi" w:hAnsiTheme="minorHAnsi" w:cstheme="minorHAnsi"/>
          <w:color w:val="000000"/>
        </w:rPr>
      </w:pPr>
      <w:hyperlink r:id="rId24" w:history="1">
        <w:r w:rsidR="002E63B0" w:rsidRPr="002E63B0">
          <w:rPr>
            <w:rStyle w:val="Hyperlink"/>
            <w:rFonts w:asciiTheme="minorHAnsi" w:hAnsiTheme="minorHAnsi" w:cstheme="minorHAnsi"/>
          </w:rPr>
          <w:t>IDEA CRP Training Module</w:t>
        </w:r>
      </w:hyperlink>
      <w:r w:rsidR="007B0B7D" w:rsidRPr="002E63B0">
        <w:rPr>
          <w:rFonts w:ascii="Calibri" w:hAnsi="Calibri" w:cs="Calibri"/>
          <w:color w:val="000000"/>
        </w:rPr>
        <w:br w:type="page"/>
      </w:r>
    </w:p>
    <w:p w14:paraId="44F07AE4" w14:textId="77777777" w:rsidR="007B0B7D" w:rsidRDefault="007B0B7D" w:rsidP="007B0B7D">
      <w:pPr>
        <w:pStyle w:val="Header"/>
      </w:pPr>
      <w:bookmarkStart w:id="12" w:name="FAQ"/>
      <w:r w:rsidRPr="00C92B81">
        <w:rPr>
          <w:rFonts w:ascii="Calibri" w:eastAsia="Times New Roman" w:hAnsi="Calibri" w:cs="Calibri"/>
          <w:b/>
          <w:bCs/>
          <w:color w:val="00B0F0"/>
          <w:sz w:val="32"/>
          <w:szCs w:val="32"/>
        </w:rPr>
        <w:lastRenderedPageBreak/>
        <w:t>Frequently Asked Questions</w:t>
      </w:r>
      <w:bookmarkEnd w:id="12"/>
      <w:r>
        <w:rPr>
          <w:rFonts w:ascii="Calibri" w:eastAsia="Times New Roman" w:hAnsi="Calibri" w:cs="Calibri"/>
          <w:b/>
          <w:bCs/>
          <w:color w:val="00B0F0"/>
        </w:rPr>
        <w:tab/>
      </w:r>
      <w:r>
        <w:rPr>
          <w:rFonts w:ascii="Calibri" w:eastAsia="Times New Roman" w:hAnsi="Calibri" w:cs="Calibri"/>
          <w:b/>
          <w:bCs/>
          <w:color w:val="00B0F0"/>
        </w:rPr>
        <w:tab/>
      </w:r>
      <w:hyperlink w:anchor="TOC" w:history="1">
        <w:r w:rsidRPr="007B0B7D">
          <w:rPr>
            <w:rStyle w:val="Hyperlink"/>
          </w:rPr>
          <w:t>Return to Table of Contents</w:t>
        </w:r>
      </w:hyperlink>
    </w:p>
    <w:p w14:paraId="56108A65" w14:textId="77777777" w:rsidR="00E31C18" w:rsidRDefault="00E31C18" w:rsidP="00E31C18">
      <w:pPr>
        <w:rPr>
          <w:rFonts w:eastAsia="Times New Roman" w:cstheme="minorHAnsi"/>
          <w:b/>
          <w:bCs/>
          <w:color w:val="000000"/>
          <w:u w:val="single"/>
        </w:rPr>
      </w:pPr>
    </w:p>
    <w:p w14:paraId="410C39E2" w14:textId="1A5550FC" w:rsidR="00E31C18" w:rsidRPr="00C92B81" w:rsidRDefault="00E31C18" w:rsidP="00E31C18">
      <w:pPr>
        <w:rPr>
          <w:rFonts w:eastAsia="Times New Roman" w:cstheme="minorHAnsi"/>
          <w:color w:val="000000"/>
          <w:sz w:val="28"/>
          <w:szCs w:val="28"/>
        </w:rPr>
      </w:pPr>
      <w:r w:rsidRPr="00C92B81">
        <w:rPr>
          <w:rFonts w:eastAsia="Times New Roman" w:cstheme="minorHAnsi"/>
          <w:color w:val="2F5496" w:themeColor="accent1" w:themeShade="BF"/>
          <w:sz w:val="28"/>
          <w:szCs w:val="28"/>
        </w:rPr>
        <w:t>General Questions</w:t>
      </w:r>
    </w:p>
    <w:p w14:paraId="0D156DEB" w14:textId="77777777" w:rsidR="00E31C18" w:rsidRDefault="00E31C18" w:rsidP="00E31C18">
      <w:pPr>
        <w:rPr>
          <w:rFonts w:eastAsia="Times New Roman" w:cstheme="minorHAnsi"/>
          <w:b/>
          <w:bCs/>
          <w:color w:val="000000"/>
          <w:u w:val="single"/>
        </w:rPr>
      </w:pPr>
    </w:p>
    <w:p w14:paraId="0A26898C" w14:textId="77777777" w:rsidR="00E31C18" w:rsidRPr="004B57BD" w:rsidRDefault="00E31C18" w:rsidP="00E31C18">
      <w:pPr>
        <w:rPr>
          <w:rFonts w:eastAsia="Times New Roman" w:cstheme="minorHAnsi"/>
          <w:b/>
          <w:bCs/>
          <w:color w:val="000000"/>
          <w:u w:val="single"/>
        </w:rPr>
      </w:pPr>
      <w:r w:rsidRPr="004B57BD">
        <w:rPr>
          <w:rFonts w:eastAsia="Times New Roman" w:cstheme="minorHAnsi"/>
          <w:b/>
          <w:bCs/>
          <w:color w:val="000000"/>
        </w:rPr>
        <w:t xml:space="preserve">How do we know who our program person is? </w:t>
      </w:r>
    </w:p>
    <w:p w14:paraId="037763AE" w14:textId="77777777" w:rsidR="00E31C18" w:rsidRDefault="00E31C18" w:rsidP="00E31C18">
      <w:pPr>
        <w:spacing w:line="235" w:lineRule="atLeast"/>
        <w:rPr>
          <w:rFonts w:eastAsia="Times New Roman" w:cstheme="minorHAnsi"/>
          <w:color w:val="000000"/>
          <w:highlight w:val="yellow"/>
        </w:rPr>
      </w:pPr>
    </w:p>
    <w:p w14:paraId="1637B6F2" w14:textId="2D578B33" w:rsidR="00E31C18" w:rsidRDefault="00E31C18" w:rsidP="00E31C18">
      <w:pPr>
        <w:spacing w:after="160" w:line="235" w:lineRule="atLeast"/>
        <w:rPr>
          <w:rFonts w:eastAsia="Times New Roman"/>
          <w:color w:val="000000"/>
        </w:rPr>
      </w:pPr>
      <w:r w:rsidRPr="53168EC7">
        <w:rPr>
          <w:rFonts w:eastAsia="Times New Roman"/>
          <w:color w:val="000000" w:themeColor="text1"/>
        </w:rPr>
        <w:t xml:space="preserve">A list of program contacts by Title </w:t>
      </w:r>
      <w:r w:rsidR="005F6DF6">
        <w:rPr>
          <w:rFonts w:eastAsia="Times New Roman"/>
          <w:color w:val="000000" w:themeColor="text1"/>
        </w:rPr>
        <w:t>has</w:t>
      </w:r>
      <w:r w:rsidRPr="53168EC7">
        <w:rPr>
          <w:rFonts w:eastAsia="Times New Roman"/>
          <w:color w:val="000000" w:themeColor="text1"/>
        </w:rPr>
        <w:t xml:space="preserve"> be</w:t>
      </w:r>
      <w:r w:rsidR="005F6DF6">
        <w:rPr>
          <w:rFonts w:eastAsia="Times New Roman"/>
          <w:color w:val="000000" w:themeColor="text1"/>
        </w:rPr>
        <w:t>en</w:t>
      </w:r>
      <w:r w:rsidRPr="53168EC7">
        <w:rPr>
          <w:rFonts w:eastAsia="Times New Roman"/>
          <w:color w:val="000000" w:themeColor="text1"/>
        </w:rPr>
        <w:t xml:space="preserve"> developed and shared with the field.</w:t>
      </w:r>
    </w:p>
    <w:p w14:paraId="7272263F" w14:textId="77777777" w:rsidR="00E31C18" w:rsidRPr="0068447D" w:rsidRDefault="00E31C18" w:rsidP="00E31C18">
      <w:pPr>
        <w:spacing w:after="160" w:line="235" w:lineRule="atLeast"/>
        <w:rPr>
          <w:rFonts w:eastAsia="Times New Roman"/>
          <w:b/>
          <w:bCs/>
          <w:color w:val="000000" w:themeColor="text1"/>
        </w:rPr>
      </w:pPr>
      <w:r w:rsidRPr="0068447D">
        <w:rPr>
          <w:rFonts w:eastAsia="Times New Roman"/>
          <w:b/>
          <w:bCs/>
          <w:color w:val="000000" w:themeColor="text1"/>
        </w:rPr>
        <w:t xml:space="preserve">If this is your first year completing the CRP application, who can assist with that? Is there a training? </w:t>
      </w:r>
    </w:p>
    <w:p w14:paraId="4CCCE440" w14:textId="5D685815" w:rsidR="024C6365" w:rsidRPr="00EF6278" w:rsidRDefault="00E31C18" w:rsidP="00EF6278">
      <w:pPr>
        <w:spacing w:after="160" w:line="235" w:lineRule="atLeast"/>
        <w:rPr>
          <w:rFonts w:eastAsia="Times New Roman"/>
          <w:color w:val="000000"/>
        </w:rPr>
      </w:pPr>
      <w:r w:rsidRPr="7B18A24C">
        <w:rPr>
          <w:rFonts w:eastAsia="Times New Roman"/>
          <w:color w:val="000000" w:themeColor="text1"/>
        </w:rPr>
        <w:t xml:space="preserve">IDEA has an online training </w:t>
      </w:r>
      <w:hyperlink r:id="rId25">
        <w:r w:rsidRPr="7B18A24C">
          <w:rPr>
            <w:rStyle w:val="Hyperlink"/>
            <w:rFonts w:eastAsia="Times New Roman"/>
            <w:color w:val="000000" w:themeColor="text1"/>
          </w:rPr>
          <w:t>module</w:t>
        </w:r>
      </w:hyperlink>
      <w:r w:rsidR="003E58C4">
        <w:rPr>
          <w:rStyle w:val="Hyperlink"/>
          <w:rFonts w:eastAsia="Times New Roman"/>
          <w:color w:val="000000" w:themeColor="text1"/>
          <w:u w:val="none"/>
        </w:rPr>
        <w:t>.</w:t>
      </w:r>
      <w:r>
        <w:rPr>
          <w:rStyle w:val="Hyperlink"/>
          <w:rFonts w:eastAsia="Times New Roman"/>
          <w:color w:val="000000" w:themeColor="text1"/>
          <w:u w:val="none"/>
        </w:rPr>
        <w:t xml:space="preserve"> Please see CRP Guide links in the sections above for each Title program.  You can also reach out to your Title Program Liaison for technical assistance. </w:t>
      </w:r>
    </w:p>
    <w:p w14:paraId="0BA430E5" w14:textId="00D28A09" w:rsidR="024C6365" w:rsidRPr="00C92B81" w:rsidRDefault="004B57BD" w:rsidP="00C92B81">
      <w:pPr>
        <w:spacing w:before="100" w:beforeAutospacing="1" w:after="100" w:afterAutospacing="1"/>
        <w:rPr>
          <w:rFonts w:eastAsia="Times New Roman" w:cstheme="minorHAnsi"/>
          <w:bCs/>
          <w:color w:val="2F5496" w:themeColor="accent1" w:themeShade="BF"/>
          <w:sz w:val="28"/>
          <w:szCs w:val="28"/>
        </w:rPr>
      </w:pPr>
      <w:r w:rsidRPr="00C92B81">
        <w:rPr>
          <w:rFonts w:eastAsia="Times New Roman"/>
          <w:bCs/>
          <w:color w:val="2F5496" w:themeColor="accent1" w:themeShade="BF"/>
          <w:sz w:val="28"/>
          <w:szCs w:val="28"/>
        </w:rPr>
        <w:t>Waivers and Funds</w:t>
      </w:r>
    </w:p>
    <w:p w14:paraId="3C74AD95" w14:textId="263B6B66" w:rsidR="00141E09" w:rsidRPr="00141E09" w:rsidRDefault="00141E09" w:rsidP="00141E09">
      <w:pPr>
        <w:spacing w:before="100" w:beforeAutospacing="1" w:after="100" w:afterAutospacing="1"/>
        <w:rPr>
          <w:rFonts w:eastAsia="Times New Roman" w:cstheme="minorHAnsi"/>
          <w:b/>
          <w:bCs/>
          <w:color w:val="000000"/>
        </w:rPr>
      </w:pPr>
      <w:r w:rsidRPr="024C6365">
        <w:rPr>
          <w:rFonts w:eastAsia="Times New Roman"/>
          <w:b/>
          <w:color w:val="000000" w:themeColor="text1"/>
        </w:rPr>
        <w:t>Which ESSA programs received funding extensions?</w:t>
      </w:r>
    </w:p>
    <w:p w14:paraId="633403D2" w14:textId="77777777" w:rsidR="00141E09" w:rsidRPr="00141E09" w:rsidRDefault="00141E09" w:rsidP="00141E09">
      <w:pPr>
        <w:spacing w:before="100" w:beforeAutospacing="1" w:after="100" w:afterAutospacing="1"/>
        <w:rPr>
          <w:rFonts w:eastAsia="Times New Roman" w:cstheme="minorHAnsi"/>
          <w:color w:val="000000"/>
        </w:rPr>
      </w:pPr>
      <w:r w:rsidRPr="00141E09">
        <w:rPr>
          <w:rFonts w:eastAsia="Times New Roman" w:cstheme="minorHAnsi"/>
          <w:color w:val="000000"/>
        </w:rPr>
        <w:t>RIDE received a waiver for Section 421(b) of the General Education Provisions Act (GEPA) which allows RIDE to extend the period of availability of FY 2018 funds by one year, from September 30, 2020 until September 30, 2021 for the following programs:</w:t>
      </w:r>
    </w:p>
    <w:p w14:paraId="5D838633" w14:textId="777940B8" w:rsidR="00141E09" w:rsidRPr="0082238D" w:rsidRDefault="00141E09" w:rsidP="0082238D">
      <w:pPr>
        <w:pStyle w:val="ListParagraph"/>
        <w:numPr>
          <w:ilvl w:val="0"/>
          <w:numId w:val="14"/>
        </w:numPr>
        <w:spacing w:before="100" w:beforeAutospacing="1" w:after="100" w:afterAutospacing="1"/>
        <w:rPr>
          <w:rFonts w:eastAsia="Times New Roman" w:cstheme="minorHAnsi"/>
          <w:color w:val="000000"/>
        </w:rPr>
      </w:pPr>
      <w:r w:rsidRPr="0082238D">
        <w:rPr>
          <w:rFonts w:eastAsia="Times New Roman" w:cstheme="minorHAnsi"/>
          <w:color w:val="000000"/>
        </w:rPr>
        <w:t>Title I, Part A, At Risk Students;</w:t>
      </w:r>
    </w:p>
    <w:p w14:paraId="19C0367C" w14:textId="0E2E866C" w:rsidR="00141E09" w:rsidRPr="0082238D" w:rsidRDefault="00141E09" w:rsidP="0082238D">
      <w:pPr>
        <w:pStyle w:val="ListParagraph"/>
        <w:numPr>
          <w:ilvl w:val="0"/>
          <w:numId w:val="14"/>
        </w:numPr>
        <w:spacing w:before="100" w:beforeAutospacing="1" w:after="100" w:afterAutospacing="1"/>
        <w:rPr>
          <w:rFonts w:eastAsia="Times New Roman" w:cstheme="minorHAnsi"/>
          <w:color w:val="000000"/>
        </w:rPr>
      </w:pPr>
      <w:r w:rsidRPr="0082238D">
        <w:rPr>
          <w:rFonts w:eastAsia="Times New Roman" w:cstheme="minorHAnsi"/>
          <w:color w:val="000000"/>
        </w:rPr>
        <w:t>Title I, Part B, State Assessment;</w:t>
      </w:r>
    </w:p>
    <w:p w14:paraId="7DF6F25C" w14:textId="336B2182" w:rsidR="00141E09" w:rsidRPr="0082238D" w:rsidRDefault="00141E09" w:rsidP="0082238D">
      <w:pPr>
        <w:pStyle w:val="ListParagraph"/>
        <w:numPr>
          <w:ilvl w:val="0"/>
          <w:numId w:val="14"/>
        </w:numPr>
        <w:spacing w:before="100" w:beforeAutospacing="1" w:after="100" w:afterAutospacing="1"/>
        <w:rPr>
          <w:rFonts w:eastAsia="Times New Roman" w:cstheme="minorHAnsi"/>
          <w:color w:val="000000"/>
        </w:rPr>
      </w:pPr>
      <w:r w:rsidRPr="0082238D">
        <w:rPr>
          <w:rFonts w:eastAsia="Times New Roman" w:cstheme="minorHAnsi"/>
          <w:color w:val="000000"/>
        </w:rPr>
        <w:t>Title II, Part A, Supporting Effective Instruction;</w:t>
      </w:r>
    </w:p>
    <w:p w14:paraId="05BC9FEC" w14:textId="0CF97344" w:rsidR="00141E09" w:rsidRPr="0082238D" w:rsidRDefault="00141E09" w:rsidP="0082238D">
      <w:pPr>
        <w:pStyle w:val="ListParagraph"/>
        <w:numPr>
          <w:ilvl w:val="0"/>
          <w:numId w:val="14"/>
        </w:numPr>
        <w:spacing w:before="100" w:beforeAutospacing="1" w:after="100" w:afterAutospacing="1"/>
        <w:rPr>
          <w:rFonts w:eastAsia="Times New Roman" w:cstheme="minorHAnsi"/>
          <w:color w:val="000000"/>
        </w:rPr>
      </w:pPr>
      <w:r w:rsidRPr="0082238D">
        <w:rPr>
          <w:rFonts w:eastAsia="Times New Roman" w:cstheme="minorHAnsi"/>
          <w:color w:val="000000"/>
        </w:rPr>
        <w:t>Title III, Part A, English Language Acquisition;</w:t>
      </w:r>
      <w:r w:rsidR="0082238D">
        <w:rPr>
          <w:rFonts w:eastAsia="Times New Roman" w:cstheme="minorHAnsi"/>
          <w:color w:val="000000"/>
        </w:rPr>
        <w:t xml:space="preserve"> and</w:t>
      </w:r>
    </w:p>
    <w:p w14:paraId="7BC9CAAE" w14:textId="1A4C1E68" w:rsidR="024C6365" w:rsidRPr="00C92B81" w:rsidRDefault="00141E09" w:rsidP="024C6365">
      <w:pPr>
        <w:pStyle w:val="ListParagraph"/>
        <w:numPr>
          <w:ilvl w:val="0"/>
          <w:numId w:val="14"/>
        </w:numPr>
        <w:spacing w:before="100" w:beforeAutospacing="1" w:after="100" w:afterAutospacing="1"/>
        <w:rPr>
          <w:rFonts w:eastAsia="Times New Roman"/>
          <w:color w:val="000000"/>
        </w:rPr>
      </w:pPr>
      <w:r w:rsidRPr="024C6365">
        <w:rPr>
          <w:rFonts w:eastAsia="Times New Roman"/>
          <w:color w:val="000000" w:themeColor="text1"/>
        </w:rPr>
        <w:t>Title IV, Part A, Student Support and Academic Enrichment</w:t>
      </w:r>
      <w:r w:rsidR="0082238D" w:rsidRPr="024C6365">
        <w:rPr>
          <w:rFonts w:eastAsia="Times New Roman"/>
          <w:color w:val="000000" w:themeColor="text1"/>
        </w:rPr>
        <w:t>.</w:t>
      </w:r>
    </w:p>
    <w:p w14:paraId="15F34B0B" w14:textId="2DDFF0DB" w:rsidR="024C6365" w:rsidRPr="00C92B81" w:rsidRDefault="00141E09" w:rsidP="00C92B81">
      <w:pPr>
        <w:spacing w:before="100" w:beforeAutospacing="1" w:after="100" w:afterAutospacing="1"/>
        <w:rPr>
          <w:rFonts w:eastAsia="Times New Roman" w:cstheme="minorHAnsi"/>
          <w:b/>
          <w:bCs/>
          <w:color w:val="000000"/>
        </w:rPr>
      </w:pPr>
      <w:r w:rsidRPr="024C6365">
        <w:rPr>
          <w:rFonts w:eastAsia="Times New Roman"/>
          <w:b/>
          <w:color w:val="000000" w:themeColor="text1"/>
        </w:rPr>
        <w:t>What changes does this make to current and future ESSA funding for our LEA?</w:t>
      </w:r>
    </w:p>
    <w:p w14:paraId="7FF720F8" w14:textId="77777777" w:rsidR="00141E09" w:rsidRPr="00141E09" w:rsidRDefault="00141E09" w:rsidP="00141E09">
      <w:pPr>
        <w:spacing w:before="100" w:beforeAutospacing="1" w:after="100" w:afterAutospacing="1"/>
        <w:rPr>
          <w:rFonts w:eastAsia="Times New Roman" w:cstheme="minorHAnsi"/>
          <w:color w:val="000000"/>
        </w:rPr>
      </w:pPr>
      <w:r w:rsidRPr="00141E09">
        <w:rPr>
          <w:rFonts w:eastAsia="Times New Roman" w:cstheme="minorHAnsi"/>
          <w:color w:val="000000"/>
        </w:rPr>
        <w:t>FY 2018 Funds (first available in 2018-2019 CRP):</w:t>
      </w:r>
    </w:p>
    <w:p w14:paraId="46B8BE75" w14:textId="70F0AC36" w:rsidR="00141E09" w:rsidRPr="0082238D" w:rsidRDefault="00141E09" w:rsidP="0082238D">
      <w:pPr>
        <w:pStyle w:val="ListParagraph"/>
        <w:numPr>
          <w:ilvl w:val="0"/>
          <w:numId w:val="15"/>
        </w:numPr>
        <w:spacing w:before="100" w:beforeAutospacing="1" w:after="100" w:afterAutospacing="1"/>
        <w:rPr>
          <w:rFonts w:eastAsia="Times New Roman" w:cstheme="minorHAnsi"/>
          <w:color w:val="000000"/>
        </w:rPr>
      </w:pPr>
      <w:r w:rsidRPr="0082238D">
        <w:rPr>
          <w:rFonts w:eastAsia="Times New Roman" w:cstheme="minorHAnsi"/>
          <w:color w:val="000000"/>
        </w:rPr>
        <w:t>27 months of life, extended one year with the waiver</w:t>
      </w:r>
    </w:p>
    <w:p w14:paraId="386F6BCA" w14:textId="42FEF35D" w:rsidR="00141E09" w:rsidRPr="0082238D" w:rsidRDefault="00141E09" w:rsidP="0082238D">
      <w:pPr>
        <w:pStyle w:val="ListParagraph"/>
        <w:numPr>
          <w:ilvl w:val="0"/>
          <w:numId w:val="15"/>
        </w:numPr>
        <w:spacing w:before="100" w:beforeAutospacing="1" w:after="100" w:afterAutospacing="1"/>
        <w:rPr>
          <w:rFonts w:eastAsia="Times New Roman" w:cstheme="minorHAnsi"/>
          <w:color w:val="000000"/>
        </w:rPr>
      </w:pPr>
      <w:r w:rsidRPr="0082238D">
        <w:rPr>
          <w:rFonts w:eastAsia="Times New Roman" w:cstheme="minorHAnsi"/>
          <w:color w:val="000000"/>
        </w:rPr>
        <w:t>Start Date: July 1, 2018</w:t>
      </w:r>
    </w:p>
    <w:p w14:paraId="258703B2" w14:textId="15C92FBF" w:rsidR="00141E09" w:rsidRPr="0082238D" w:rsidRDefault="00141E09" w:rsidP="0082238D">
      <w:pPr>
        <w:pStyle w:val="ListParagraph"/>
        <w:numPr>
          <w:ilvl w:val="0"/>
          <w:numId w:val="15"/>
        </w:numPr>
        <w:spacing w:before="100" w:beforeAutospacing="1" w:after="100" w:afterAutospacing="1"/>
        <w:rPr>
          <w:rFonts w:eastAsia="Times New Roman"/>
          <w:color w:val="000000"/>
        </w:rPr>
      </w:pPr>
      <w:r w:rsidRPr="20E4859D">
        <w:rPr>
          <w:rFonts w:eastAsia="Times New Roman"/>
          <w:color w:val="000000" w:themeColor="text1"/>
        </w:rPr>
        <w:t>Original ending date: September 30, 2020</w:t>
      </w:r>
    </w:p>
    <w:p w14:paraId="2DFAC7CA" w14:textId="37DDEFD5" w:rsidR="024C6365" w:rsidRPr="00C92B81" w:rsidRDefault="00141E09" w:rsidP="024C6365">
      <w:pPr>
        <w:pStyle w:val="ListParagraph"/>
        <w:numPr>
          <w:ilvl w:val="0"/>
          <w:numId w:val="15"/>
        </w:numPr>
        <w:spacing w:before="100" w:beforeAutospacing="1" w:after="100" w:afterAutospacing="1"/>
        <w:rPr>
          <w:rFonts w:eastAsia="Times New Roman"/>
          <w:color w:val="000000"/>
        </w:rPr>
      </w:pPr>
      <w:r w:rsidRPr="53168EC7">
        <w:rPr>
          <w:rFonts w:eastAsia="Times New Roman"/>
          <w:color w:val="000000" w:themeColor="text1"/>
        </w:rPr>
        <w:t>New ending date: September 30, 2021</w:t>
      </w:r>
    </w:p>
    <w:p w14:paraId="321D6EA6" w14:textId="77777777" w:rsidR="00141E09" w:rsidRPr="00141E09" w:rsidRDefault="00141E09" w:rsidP="00141E09">
      <w:pPr>
        <w:spacing w:before="100" w:beforeAutospacing="1" w:after="100" w:afterAutospacing="1"/>
        <w:rPr>
          <w:rFonts w:eastAsia="Times New Roman" w:cstheme="minorHAnsi"/>
          <w:color w:val="000000"/>
        </w:rPr>
      </w:pPr>
      <w:r w:rsidRPr="00141E09">
        <w:rPr>
          <w:rFonts w:eastAsia="Times New Roman" w:cstheme="minorHAnsi"/>
          <w:color w:val="000000"/>
        </w:rPr>
        <w:t>FY 2019 Funds (first available in 2019-2020 CRP):</w:t>
      </w:r>
    </w:p>
    <w:p w14:paraId="2E2A9984" w14:textId="32F5A952" w:rsidR="00141E09" w:rsidRPr="0082238D" w:rsidRDefault="00141E09" w:rsidP="0082238D">
      <w:pPr>
        <w:pStyle w:val="ListParagraph"/>
        <w:numPr>
          <w:ilvl w:val="0"/>
          <w:numId w:val="16"/>
        </w:numPr>
        <w:spacing w:before="100" w:beforeAutospacing="1" w:after="100" w:afterAutospacing="1"/>
        <w:rPr>
          <w:rFonts w:eastAsia="Times New Roman" w:cstheme="minorHAnsi"/>
          <w:color w:val="000000"/>
        </w:rPr>
      </w:pPr>
      <w:r w:rsidRPr="0082238D">
        <w:rPr>
          <w:rFonts w:eastAsia="Times New Roman" w:cstheme="minorHAnsi"/>
          <w:color w:val="000000"/>
        </w:rPr>
        <w:t>27 months of life</w:t>
      </w:r>
    </w:p>
    <w:p w14:paraId="3350342C" w14:textId="26EB70FB" w:rsidR="00141E09" w:rsidRPr="0082238D" w:rsidRDefault="00141E09" w:rsidP="0082238D">
      <w:pPr>
        <w:pStyle w:val="ListParagraph"/>
        <w:numPr>
          <w:ilvl w:val="0"/>
          <w:numId w:val="16"/>
        </w:numPr>
        <w:spacing w:before="100" w:beforeAutospacing="1" w:after="100" w:afterAutospacing="1"/>
        <w:rPr>
          <w:rFonts w:eastAsia="Times New Roman"/>
          <w:color w:val="000000"/>
        </w:rPr>
      </w:pPr>
      <w:r w:rsidRPr="024C6365">
        <w:rPr>
          <w:rFonts w:eastAsia="Times New Roman"/>
          <w:color w:val="000000" w:themeColor="text1"/>
        </w:rPr>
        <w:t>Start date: July 1, 2019</w:t>
      </w:r>
    </w:p>
    <w:p w14:paraId="24B118D0" w14:textId="3E4D578B" w:rsidR="53168EC7" w:rsidRPr="00C92B81" w:rsidRDefault="00141E09" w:rsidP="53168EC7">
      <w:pPr>
        <w:pStyle w:val="ListParagraph"/>
        <w:numPr>
          <w:ilvl w:val="0"/>
          <w:numId w:val="16"/>
        </w:numPr>
        <w:spacing w:before="100" w:beforeAutospacing="1" w:after="100" w:afterAutospacing="1"/>
        <w:rPr>
          <w:rFonts w:eastAsia="Times New Roman"/>
          <w:color w:val="000000"/>
        </w:rPr>
      </w:pPr>
      <w:r w:rsidRPr="53168EC7">
        <w:rPr>
          <w:rFonts w:eastAsia="Times New Roman"/>
          <w:color w:val="000000" w:themeColor="text1"/>
        </w:rPr>
        <w:t>Ending date: September 30, 2021</w:t>
      </w:r>
    </w:p>
    <w:p w14:paraId="4FEDAA72" w14:textId="3BED5189" w:rsidR="222B5745" w:rsidRPr="00C92B81" w:rsidRDefault="00141E09" w:rsidP="00C92B81">
      <w:pPr>
        <w:spacing w:before="100" w:beforeAutospacing="1" w:after="100" w:afterAutospacing="1"/>
        <w:rPr>
          <w:rFonts w:eastAsia="Times New Roman" w:cstheme="minorHAnsi"/>
          <w:b/>
          <w:bCs/>
          <w:color w:val="000000"/>
        </w:rPr>
      </w:pPr>
      <w:r w:rsidRPr="53168EC7">
        <w:rPr>
          <w:rFonts w:eastAsia="Times New Roman"/>
          <w:b/>
          <w:color w:val="000000" w:themeColor="text1"/>
        </w:rPr>
        <w:lastRenderedPageBreak/>
        <w:t>Does our LEA have to amend our 2019-2020 Consolidated Resource Plan (CRP) application to take advantage of these new waiver flexibilities?</w:t>
      </w:r>
    </w:p>
    <w:p w14:paraId="3B6EEE78" w14:textId="3A941380" w:rsidR="00141E09" w:rsidRPr="00141E09" w:rsidRDefault="00141E09" w:rsidP="00141E09">
      <w:pPr>
        <w:spacing w:before="100" w:beforeAutospacing="1" w:after="100" w:afterAutospacing="1"/>
        <w:rPr>
          <w:rFonts w:eastAsia="Times New Roman"/>
          <w:color w:val="000000"/>
        </w:rPr>
      </w:pPr>
      <w:r w:rsidRPr="20E4859D">
        <w:rPr>
          <w:rFonts w:eastAsia="Times New Roman"/>
          <w:color w:val="000000" w:themeColor="text1"/>
        </w:rPr>
        <w:t xml:space="preserve">No. LEAs only need to amend their 2019-2020 CRP if they have incurred allowable expenses related to COVID 19 between March13, 2020 and June 30, 2020. Any unspent funds will be carried over to FY21 and </w:t>
      </w:r>
      <w:r w:rsidR="00314EE5">
        <w:rPr>
          <w:rFonts w:eastAsia="Times New Roman"/>
          <w:color w:val="000000" w:themeColor="text1"/>
        </w:rPr>
        <w:t>most</w:t>
      </w:r>
      <w:r w:rsidRPr="20E4859D">
        <w:rPr>
          <w:rFonts w:eastAsia="Times New Roman"/>
          <w:color w:val="000000" w:themeColor="text1"/>
        </w:rPr>
        <w:t xml:space="preserve"> waivers will continue to apply to those carry over funds.</w:t>
      </w:r>
    </w:p>
    <w:p w14:paraId="3F3ACF55" w14:textId="347C97C0" w:rsidR="222B5745" w:rsidRPr="00C92B81" w:rsidRDefault="00141E09" w:rsidP="00C92B81">
      <w:pPr>
        <w:spacing w:before="100" w:beforeAutospacing="1" w:after="100" w:afterAutospacing="1"/>
        <w:rPr>
          <w:rFonts w:eastAsia="Times New Roman" w:cstheme="minorHAnsi"/>
          <w:color w:val="000000"/>
        </w:rPr>
      </w:pPr>
      <w:r w:rsidRPr="53168EC7">
        <w:rPr>
          <w:rFonts w:eastAsia="Times New Roman"/>
          <w:color w:val="000000" w:themeColor="text1"/>
        </w:rPr>
        <w:t>Please be aware, the waivers do not currently apply to the upcoming 2020-2021 federal program funds.</w:t>
      </w:r>
    </w:p>
    <w:p w14:paraId="4EB8271D" w14:textId="1C894BE2" w:rsidR="00A66090" w:rsidRPr="00E31C18" w:rsidRDefault="00660184" w:rsidP="00A66090">
      <w:pPr>
        <w:spacing w:after="160" w:line="235" w:lineRule="atLeast"/>
        <w:rPr>
          <w:rFonts w:eastAsia="Times New Roman"/>
          <w:b/>
          <w:color w:val="000000"/>
        </w:rPr>
      </w:pPr>
      <w:r>
        <w:rPr>
          <w:rFonts w:eastAsia="Times New Roman"/>
          <w:b/>
          <w:color w:val="000000" w:themeColor="text1"/>
        </w:rPr>
        <w:t xml:space="preserve">What </w:t>
      </w:r>
      <w:r w:rsidR="00A66090" w:rsidRPr="53168EC7">
        <w:rPr>
          <w:rFonts w:eastAsia="Times New Roman"/>
          <w:b/>
          <w:color w:val="000000" w:themeColor="text1"/>
        </w:rPr>
        <w:t>documentation do we need to charge cancelled PD costs that have been pushed to next year so we can charge them to FY21 budget?</w:t>
      </w:r>
    </w:p>
    <w:p w14:paraId="60E5B068" w14:textId="77777777" w:rsidR="00A66090" w:rsidRDefault="00A66090" w:rsidP="00A66090">
      <w:pPr>
        <w:pStyle w:val="ListParagraph"/>
        <w:numPr>
          <w:ilvl w:val="0"/>
          <w:numId w:val="35"/>
        </w:numPr>
        <w:rPr>
          <w:rFonts w:eastAsia="Times New Roman" w:cstheme="minorHAnsi"/>
          <w:color w:val="000000" w:themeColor="text1"/>
        </w:rPr>
      </w:pPr>
      <w:r w:rsidRPr="00A66090">
        <w:rPr>
          <w:rFonts w:eastAsia="Times New Roman" w:cstheme="minorHAnsi"/>
          <w:color w:val="000000" w:themeColor="text1"/>
        </w:rPr>
        <w:t>Document details: cancellation dates, official communications such as cancellation notices received</w:t>
      </w:r>
    </w:p>
    <w:p w14:paraId="381D1D62" w14:textId="77777777" w:rsidR="00A66090" w:rsidRDefault="00A66090" w:rsidP="00A66090">
      <w:pPr>
        <w:pStyle w:val="ListParagraph"/>
        <w:numPr>
          <w:ilvl w:val="0"/>
          <w:numId w:val="35"/>
        </w:numPr>
        <w:rPr>
          <w:rFonts w:eastAsia="Times New Roman" w:cstheme="minorHAnsi"/>
          <w:color w:val="000000" w:themeColor="text1"/>
        </w:rPr>
      </w:pPr>
      <w:r w:rsidRPr="00A66090">
        <w:rPr>
          <w:rFonts w:eastAsia="Times New Roman" w:cstheme="minorHAnsi"/>
          <w:color w:val="000000" w:themeColor="text1"/>
        </w:rPr>
        <w:t>Document changes and charges necessary to resume activities supported by the award, and that continue to meet cost principle and statutory requirements such as Supplement-not-Supplant</w:t>
      </w:r>
    </w:p>
    <w:p w14:paraId="24E05F63" w14:textId="3966CEED" w:rsidR="00A66090" w:rsidRDefault="00A66090" w:rsidP="00A66090">
      <w:pPr>
        <w:pStyle w:val="ListParagraph"/>
        <w:numPr>
          <w:ilvl w:val="0"/>
          <w:numId w:val="35"/>
        </w:numPr>
        <w:rPr>
          <w:rFonts w:eastAsia="Times New Roman" w:cstheme="minorHAnsi"/>
          <w:color w:val="000000" w:themeColor="text1"/>
        </w:rPr>
      </w:pPr>
      <w:r w:rsidRPr="00A66090">
        <w:rPr>
          <w:rFonts w:eastAsia="Times New Roman" w:cstheme="minorHAnsi"/>
          <w:color w:val="000000" w:themeColor="text1"/>
        </w:rPr>
        <w:t>In cases where costs cannot be recouped or repurposed, document any/all attempts made to recoup costs; this will serve to substantiate charges to federal programs for cancellation fees.</w:t>
      </w:r>
    </w:p>
    <w:p w14:paraId="3B600339" w14:textId="77777777" w:rsidR="00A66090" w:rsidRPr="00A66090" w:rsidRDefault="00A66090" w:rsidP="00A66090">
      <w:pPr>
        <w:pStyle w:val="ListParagraph"/>
        <w:rPr>
          <w:rFonts w:eastAsia="Times New Roman" w:cstheme="minorHAnsi"/>
          <w:color w:val="000000" w:themeColor="text1"/>
        </w:rPr>
      </w:pPr>
    </w:p>
    <w:p w14:paraId="0C6F4F19" w14:textId="77777777" w:rsidR="00BA2A05" w:rsidRPr="00297971" w:rsidRDefault="00BA2A05" w:rsidP="00BA2A05">
      <w:pPr>
        <w:spacing w:after="160" w:line="235" w:lineRule="atLeast"/>
        <w:rPr>
          <w:rFonts w:eastAsia="Times New Roman" w:cstheme="minorHAnsi"/>
          <w:b/>
          <w:bCs/>
          <w:color w:val="000000"/>
        </w:rPr>
      </w:pPr>
      <w:r w:rsidRPr="00297971">
        <w:rPr>
          <w:rFonts w:eastAsia="Times New Roman" w:cstheme="minorHAnsi"/>
          <w:b/>
          <w:bCs/>
          <w:color w:val="000000"/>
        </w:rPr>
        <w:t xml:space="preserve">Can unspent private school funds from FY20 go back to be spent in FY21? </w:t>
      </w:r>
    </w:p>
    <w:p w14:paraId="1563137D" w14:textId="09256B58" w:rsidR="4CB3B1AA" w:rsidRPr="00C92B81" w:rsidRDefault="00BA2A05" w:rsidP="4CB3B1AA">
      <w:pPr>
        <w:spacing w:after="160" w:line="235" w:lineRule="atLeast"/>
        <w:rPr>
          <w:rFonts w:eastAsia="Times New Roman" w:cstheme="minorHAnsi"/>
          <w:color w:val="000000"/>
        </w:rPr>
      </w:pPr>
      <w:r w:rsidRPr="4CB3B1AA">
        <w:rPr>
          <w:rFonts w:eastAsia="Times New Roman"/>
          <w:color w:val="000000" w:themeColor="text1"/>
        </w:rPr>
        <w:t>Unspent private school funds must be carried forward to FY21 for private school services.</w:t>
      </w:r>
    </w:p>
    <w:p w14:paraId="588AAAA1" w14:textId="77777777" w:rsidR="00A038A0" w:rsidRPr="00BA2A05" w:rsidRDefault="00A038A0" w:rsidP="00A038A0">
      <w:pPr>
        <w:spacing w:after="160" w:line="235" w:lineRule="atLeast"/>
        <w:rPr>
          <w:rFonts w:eastAsia="Times New Roman"/>
          <w:b/>
          <w:bCs/>
          <w:color w:val="000000" w:themeColor="text1"/>
        </w:rPr>
      </w:pPr>
      <w:r w:rsidRPr="00BA2A05">
        <w:rPr>
          <w:rFonts w:eastAsia="Times New Roman"/>
          <w:b/>
          <w:bCs/>
          <w:color w:val="000000" w:themeColor="text1"/>
        </w:rPr>
        <w:t xml:space="preserve">Does supplement, not supplant still apply to Title funds? </w:t>
      </w:r>
    </w:p>
    <w:p w14:paraId="0BA908CD" w14:textId="3FA38927" w:rsidR="53168EC7" w:rsidRDefault="00A038A0" w:rsidP="00C92B81">
      <w:pPr>
        <w:spacing w:after="160" w:line="235" w:lineRule="atLeast"/>
        <w:rPr>
          <w:rFonts w:eastAsia="Times New Roman"/>
          <w:color w:val="000000" w:themeColor="text1"/>
        </w:rPr>
      </w:pPr>
      <w:r w:rsidRPr="00AC23B9">
        <w:rPr>
          <w:rFonts w:eastAsia="Times New Roman"/>
          <w:color w:val="000000" w:themeColor="text1"/>
        </w:rPr>
        <w:t>Yes, however</w:t>
      </w:r>
      <w:r w:rsidRPr="00AC23B9">
        <w:rPr>
          <w:rFonts w:ascii="Calibri" w:hAnsi="Calibri" w:cs="Calibri"/>
          <w:color w:val="000000" w:themeColor="text1"/>
        </w:rPr>
        <w:t xml:space="preserve">, the manner in which an LEA demonstrates compliance with supplement not supplant is now different for Title </w:t>
      </w:r>
      <w:r>
        <w:rPr>
          <w:rFonts w:ascii="Calibri" w:hAnsi="Calibri" w:cs="Calibri"/>
          <w:color w:val="000000" w:themeColor="text1"/>
        </w:rPr>
        <w:t xml:space="preserve">I, Part </w:t>
      </w:r>
      <w:r w:rsidRPr="00AC23B9">
        <w:rPr>
          <w:rFonts w:ascii="Calibri" w:hAnsi="Calibri" w:cs="Calibri"/>
          <w:color w:val="000000" w:themeColor="text1"/>
        </w:rPr>
        <w:t xml:space="preserve">A. </w:t>
      </w:r>
      <w:r w:rsidR="00EB16CE">
        <w:rPr>
          <w:rFonts w:ascii="Calibri" w:hAnsi="Calibri" w:cs="Calibri"/>
          <w:color w:val="000000" w:themeColor="text1"/>
        </w:rPr>
        <w:t xml:space="preserve">Please refer to </w:t>
      </w:r>
      <w:hyperlink r:id="rId26" w:history="1">
        <w:r w:rsidR="00EB16CE">
          <w:rPr>
            <w:rStyle w:val="Hyperlink"/>
            <w:rFonts w:ascii="Calibri" w:hAnsi="Calibri" w:cs="Calibri"/>
          </w:rPr>
          <w:t>Title 1, Part A Supplement not Supplant Guidance</w:t>
        </w:r>
      </w:hyperlink>
      <w:r w:rsidR="00EB16CE">
        <w:rPr>
          <w:rFonts w:ascii="Calibri" w:hAnsi="Calibri" w:cs="Calibri"/>
          <w:color w:val="000000" w:themeColor="text1"/>
        </w:rPr>
        <w:t xml:space="preserve">. </w:t>
      </w:r>
      <w:r w:rsidRPr="00AC23B9">
        <w:rPr>
          <w:rFonts w:ascii="Calibri" w:hAnsi="Calibri" w:cs="Calibri"/>
          <w:color w:val="000000" w:themeColor="text1"/>
        </w:rPr>
        <w:t>The rules</w:t>
      </w:r>
      <w:r w:rsidRPr="007707AC">
        <w:rPr>
          <w:rFonts w:ascii="Calibri" w:hAnsi="Calibri" w:cs="Calibri"/>
          <w:i/>
          <w:color w:val="000000" w:themeColor="text1"/>
        </w:rPr>
        <w:t xml:space="preserve"> </w:t>
      </w:r>
      <w:r w:rsidR="37D72499" w:rsidRPr="007707AC">
        <w:rPr>
          <w:rFonts w:ascii="Calibri" w:hAnsi="Calibri" w:cs="Calibri"/>
          <w:i/>
          <w:color w:val="000000" w:themeColor="text1"/>
        </w:rPr>
        <w:t>did</w:t>
      </w:r>
      <w:r w:rsidRPr="007707AC">
        <w:rPr>
          <w:rFonts w:ascii="Calibri" w:hAnsi="Calibri" w:cs="Calibri"/>
          <w:i/>
          <w:color w:val="000000" w:themeColor="text1"/>
        </w:rPr>
        <w:t xml:space="preserve"> not change </w:t>
      </w:r>
      <w:r w:rsidRPr="00AC23B9">
        <w:rPr>
          <w:rFonts w:ascii="Calibri" w:hAnsi="Calibri" w:cs="Calibri"/>
          <w:color w:val="000000" w:themeColor="text1"/>
        </w:rPr>
        <w:t>for other programs</w:t>
      </w:r>
      <w:r w:rsidRPr="00AC23B9">
        <w:rPr>
          <w:rFonts w:eastAsia="Times New Roman"/>
          <w:color w:val="000000" w:themeColor="text1"/>
        </w:rPr>
        <w:t>. Contact your RIDE liaison for further information.</w:t>
      </w:r>
    </w:p>
    <w:p w14:paraId="1F095958" w14:textId="77777777" w:rsidR="00EB16CE" w:rsidRPr="00E31C18" w:rsidRDefault="00EB16CE" w:rsidP="00EB16CE">
      <w:pPr>
        <w:spacing w:after="160" w:line="235" w:lineRule="atLeast"/>
        <w:rPr>
          <w:rFonts w:eastAsia="Times New Roman"/>
          <w:b/>
          <w:bCs/>
          <w:color w:val="000000"/>
        </w:rPr>
      </w:pPr>
      <w:r w:rsidRPr="71D3C6C8">
        <w:rPr>
          <w:rFonts w:eastAsia="Times New Roman"/>
          <w:b/>
          <w:bCs/>
          <w:color w:val="000000" w:themeColor="text1"/>
        </w:rPr>
        <w:t>Has RIDE applied for waiver on Maintenance of Effort to exclude level funds in Title I, Part A?</w:t>
      </w:r>
    </w:p>
    <w:p w14:paraId="2BAF3BF5" w14:textId="67CED481" w:rsidR="00A7659D" w:rsidRPr="00A7659D" w:rsidRDefault="00A7659D" w:rsidP="00A7659D">
      <w:pPr>
        <w:rPr>
          <w:rFonts w:ascii="Calibri" w:eastAsia="Times New Roman" w:hAnsi="Calibri" w:cs="Calibri"/>
          <w:color w:val="000000" w:themeColor="text1"/>
        </w:rPr>
      </w:pPr>
      <w:r>
        <w:rPr>
          <w:rFonts w:ascii="Calibri" w:eastAsia="Times New Roman" w:hAnsi="Calibri" w:cs="Calibri"/>
          <w:color w:val="000000" w:themeColor="text1"/>
        </w:rPr>
        <w:t xml:space="preserve">RIDE has not applied for a Title I, Part A </w:t>
      </w:r>
      <w:r w:rsidRPr="00A7659D">
        <w:rPr>
          <w:rFonts w:ascii="Calibri" w:eastAsia="Times New Roman" w:hAnsi="Calibri" w:cs="Calibri"/>
          <w:color w:val="000000" w:themeColor="text1"/>
        </w:rPr>
        <w:t>M</w:t>
      </w:r>
      <w:r>
        <w:rPr>
          <w:rFonts w:ascii="Calibri" w:eastAsia="Times New Roman" w:hAnsi="Calibri" w:cs="Calibri"/>
          <w:color w:val="000000" w:themeColor="text1"/>
        </w:rPr>
        <w:t xml:space="preserve">aintenance of Effort (MOE) </w:t>
      </w:r>
      <w:r w:rsidRPr="00A7659D">
        <w:rPr>
          <w:rFonts w:ascii="Calibri" w:eastAsia="Times New Roman" w:hAnsi="Calibri" w:cs="Calibri"/>
          <w:color w:val="000000" w:themeColor="text1"/>
        </w:rPr>
        <w:t>waiver request at this time.  The MOE requirement is 90% (state and local) funding level in the current year as compared to the second preceding year.  The measure is the LEAs aggregate and the per student expenditure level.  LEAs only need to pass one of the two measures to maintain effort.  The “penalty” for non-compliance is a reduction of the LEAs Title allocations by the percentage the MOE test was failed.  Reduction will only be made if the LEA fails to maintain effort in one or more of the five immediately preceding fiscal year.</w:t>
      </w:r>
    </w:p>
    <w:p w14:paraId="44B54C86" w14:textId="04BB48B3" w:rsidR="00EB16CE" w:rsidRDefault="00A7659D" w:rsidP="00A7659D">
      <w:pPr>
        <w:rPr>
          <w:rFonts w:ascii="Calibri" w:eastAsia="Times New Roman" w:hAnsi="Calibri" w:cs="Calibri"/>
          <w:color w:val="000000" w:themeColor="text1"/>
        </w:rPr>
      </w:pPr>
      <w:r w:rsidRPr="00A7659D">
        <w:rPr>
          <w:rFonts w:ascii="Calibri" w:eastAsia="Times New Roman" w:hAnsi="Calibri" w:cs="Calibri"/>
          <w:color w:val="000000" w:themeColor="text1"/>
        </w:rPr>
        <w:t> </w:t>
      </w:r>
    </w:p>
    <w:p w14:paraId="1FE09F25" w14:textId="0746170D" w:rsidR="00A7659D" w:rsidRDefault="00A7659D" w:rsidP="00A7659D">
      <w:pPr>
        <w:rPr>
          <w:rFonts w:ascii="Calibri" w:eastAsia="Times New Roman" w:hAnsi="Calibri" w:cs="Calibri"/>
          <w:color w:val="000000" w:themeColor="text1"/>
        </w:rPr>
      </w:pPr>
    </w:p>
    <w:p w14:paraId="26EF0193" w14:textId="3A1C328E" w:rsidR="00A7659D" w:rsidRDefault="00A7659D" w:rsidP="00A7659D">
      <w:pPr>
        <w:rPr>
          <w:rFonts w:ascii="Calibri" w:eastAsia="Times New Roman" w:hAnsi="Calibri" w:cs="Calibri"/>
          <w:color w:val="000000" w:themeColor="text1"/>
        </w:rPr>
      </w:pPr>
    </w:p>
    <w:p w14:paraId="66CC365E" w14:textId="77777777" w:rsidR="00A7659D" w:rsidRPr="00A7659D" w:rsidRDefault="00A7659D" w:rsidP="00A7659D">
      <w:pPr>
        <w:rPr>
          <w:rFonts w:ascii="Calibri" w:eastAsia="Times New Roman" w:hAnsi="Calibri" w:cs="Calibri"/>
          <w:color w:val="000000" w:themeColor="text1"/>
        </w:rPr>
      </w:pPr>
    </w:p>
    <w:p w14:paraId="7A459C6C" w14:textId="77777777" w:rsidR="00EB16CE" w:rsidRPr="00E31C18" w:rsidRDefault="00EB16CE" w:rsidP="00EB16CE">
      <w:pPr>
        <w:spacing w:after="160" w:line="235" w:lineRule="atLeast"/>
        <w:rPr>
          <w:rFonts w:eastAsia="Times New Roman" w:cstheme="minorHAnsi"/>
          <w:b/>
          <w:bCs/>
          <w:color w:val="000000"/>
        </w:rPr>
      </w:pPr>
      <w:r w:rsidRPr="00E31C18">
        <w:rPr>
          <w:rFonts w:eastAsia="Times New Roman" w:cstheme="minorHAnsi"/>
          <w:b/>
          <w:bCs/>
          <w:color w:val="000000"/>
        </w:rPr>
        <w:lastRenderedPageBreak/>
        <w:t>When do you expect unbudgeted and carryover funds to become available for use?</w:t>
      </w:r>
    </w:p>
    <w:p w14:paraId="7FD1647F" w14:textId="12373C39" w:rsidR="00EB16CE" w:rsidRPr="00A7659D" w:rsidRDefault="00A7659D" w:rsidP="00A7659D">
      <w:pPr>
        <w:rPr>
          <w:rFonts w:ascii="Times New Roman" w:eastAsia="Times New Roman" w:hAnsi="Times New Roman" w:cs="Times New Roman"/>
          <w:color w:val="000000" w:themeColor="text1"/>
          <w:sz w:val="28"/>
          <w:szCs w:val="28"/>
        </w:rPr>
      </w:pPr>
      <w:r>
        <w:rPr>
          <w:rFonts w:ascii="Calibri" w:eastAsia="Times New Roman" w:hAnsi="Calibri" w:cs="Calibri"/>
          <w:color w:val="000000" w:themeColor="text1"/>
        </w:rPr>
        <w:t>U</w:t>
      </w:r>
      <w:r w:rsidRPr="00A7659D">
        <w:rPr>
          <w:rFonts w:ascii="Calibri" w:eastAsia="Times New Roman" w:hAnsi="Calibri" w:cs="Calibri"/>
          <w:color w:val="000000" w:themeColor="text1"/>
        </w:rPr>
        <w:t xml:space="preserve">napplied FY 2020 program balances </w:t>
      </w:r>
      <w:r>
        <w:rPr>
          <w:rFonts w:ascii="Calibri" w:eastAsia="Times New Roman" w:hAnsi="Calibri" w:cs="Calibri"/>
          <w:color w:val="000000" w:themeColor="text1"/>
        </w:rPr>
        <w:t xml:space="preserve">will be available </w:t>
      </w:r>
      <w:r w:rsidRPr="00A7659D">
        <w:rPr>
          <w:rFonts w:ascii="Calibri" w:eastAsia="Times New Roman" w:hAnsi="Calibri" w:cs="Calibri"/>
          <w:color w:val="000000" w:themeColor="text1"/>
        </w:rPr>
        <w:t>in the FY 2021 applications</w:t>
      </w:r>
      <w:r>
        <w:rPr>
          <w:rFonts w:ascii="Calibri" w:eastAsia="Times New Roman" w:hAnsi="Calibri" w:cs="Calibri"/>
          <w:color w:val="000000" w:themeColor="text1"/>
        </w:rPr>
        <w:t xml:space="preserve"> by the end of May</w:t>
      </w:r>
      <w:r w:rsidRPr="00A7659D">
        <w:rPr>
          <w:rFonts w:ascii="Calibri" w:eastAsia="Times New Roman" w:hAnsi="Calibri" w:cs="Calibri"/>
          <w:color w:val="000000" w:themeColor="text1"/>
        </w:rPr>
        <w:t>.  Any unspent funds will be available after the LEAs complete their FY 2020 FER (Final Expenditure Report)</w:t>
      </w:r>
      <w:r>
        <w:rPr>
          <w:rFonts w:ascii="Calibri" w:eastAsia="Times New Roman" w:hAnsi="Calibri" w:cs="Calibri"/>
          <w:color w:val="000000" w:themeColor="text1"/>
        </w:rPr>
        <w:t>,</w:t>
      </w:r>
      <w:r w:rsidRPr="00A7659D">
        <w:rPr>
          <w:rFonts w:ascii="Calibri" w:eastAsia="Times New Roman" w:hAnsi="Calibri" w:cs="Calibri"/>
          <w:color w:val="000000" w:themeColor="text1"/>
        </w:rPr>
        <w:t xml:space="preserve"> and during the amendment period which opens at the end of January.</w:t>
      </w:r>
    </w:p>
    <w:p w14:paraId="69F3A817" w14:textId="5E2744B4" w:rsidR="295B8598" w:rsidRPr="00C92B81" w:rsidRDefault="00141E09" w:rsidP="00C92B81">
      <w:pPr>
        <w:spacing w:before="100" w:beforeAutospacing="1" w:after="100" w:afterAutospacing="1"/>
        <w:rPr>
          <w:rFonts w:eastAsia="Times New Roman"/>
          <w:bCs/>
          <w:color w:val="2F5496" w:themeColor="accent1" w:themeShade="BF"/>
          <w:sz w:val="28"/>
          <w:szCs w:val="28"/>
        </w:rPr>
      </w:pPr>
      <w:r w:rsidRPr="00C92B81">
        <w:rPr>
          <w:rFonts w:eastAsia="Times New Roman"/>
          <w:bCs/>
          <w:color w:val="2F5496" w:themeColor="accent1" w:themeShade="BF"/>
          <w:sz w:val="28"/>
          <w:szCs w:val="28"/>
        </w:rPr>
        <w:t>Title I, Part A</w:t>
      </w:r>
    </w:p>
    <w:p w14:paraId="3F9AA2BA" w14:textId="7E7B902E" w:rsidR="295B8598" w:rsidRPr="00C92B81" w:rsidRDefault="00141E09" w:rsidP="00C92B81">
      <w:pPr>
        <w:spacing w:before="100" w:beforeAutospacing="1" w:after="100" w:afterAutospacing="1"/>
        <w:rPr>
          <w:rFonts w:eastAsia="Times New Roman" w:cstheme="minorHAnsi"/>
          <w:b/>
          <w:bCs/>
          <w:color w:val="000000"/>
        </w:rPr>
      </w:pPr>
      <w:r w:rsidRPr="295B8598">
        <w:rPr>
          <w:rFonts w:eastAsia="Times New Roman"/>
          <w:b/>
          <w:color w:val="000000" w:themeColor="text1"/>
        </w:rPr>
        <w:t>15% Excess Carryover Limitation Waiver</w:t>
      </w:r>
    </w:p>
    <w:p w14:paraId="10ACE1C2" w14:textId="431A54A8" w:rsidR="295B8598" w:rsidRPr="00C92B81" w:rsidRDefault="00141E09" w:rsidP="00C92B81">
      <w:pPr>
        <w:spacing w:before="100" w:beforeAutospacing="1" w:after="100" w:afterAutospacing="1"/>
        <w:rPr>
          <w:rFonts w:eastAsia="Times New Roman"/>
          <w:color w:val="000000"/>
        </w:rPr>
      </w:pPr>
      <w:r w:rsidRPr="295B8598">
        <w:rPr>
          <w:rFonts w:eastAsia="Times New Roman"/>
          <w:color w:val="000000" w:themeColor="text1"/>
        </w:rPr>
        <w:t xml:space="preserve">LEAs may not carryover more than 15% of their Title I, Part A </w:t>
      </w:r>
      <w:r w:rsidR="00EB16CE">
        <w:rPr>
          <w:rFonts w:eastAsia="Times New Roman"/>
          <w:color w:val="000000" w:themeColor="text1"/>
        </w:rPr>
        <w:t xml:space="preserve">allocation </w:t>
      </w:r>
      <w:r w:rsidRPr="295B8598">
        <w:rPr>
          <w:rFonts w:eastAsia="Times New Roman"/>
          <w:color w:val="000000" w:themeColor="text1"/>
        </w:rPr>
        <w:t>each year. LEAs may only request to waive these carryover limitations once every three years.</w:t>
      </w:r>
    </w:p>
    <w:p w14:paraId="639CB439" w14:textId="7A88763D" w:rsidR="00C92B81" w:rsidRPr="002E63B0" w:rsidRDefault="00141E09" w:rsidP="00141E09">
      <w:pPr>
        <w:spacing w:before="100" w:beforeAutospacing="1" w:after="100" w:afterAutospacing="1"/>
        <w:rPr>
          <w:rFonts w:eastAsia="Times New Roman"/>
          <w:color w:val="000000"/>
        </w:rPr>
      </w:pPr>
      <w:r w:rsidRPr="54CCB34B">
        <w:rPr>
          <w:rFonts w:eastAsia="Times New Roman"/>
          <w:color w:val="000000" w:themeColor="text1"/>
        </w:rPr>
        <w:t>However, RIDE has been granted a waiver to Section 1127 (b) of ESSA which allows RIDE to waive the 15% excess carryover limitation in ESEA section 1127(a) for fiscal year (FY) 2019 Title I, Part A funds</w:t>
      </w:r>
      <w:r w:rsidR="004E45E3">
        <w:rPr>
          <w:rFonts w:eastAsia="Times New Roman"/>
          <w:color w:val="000000" w:themeColor="text1"/>
        </w:rPr>
        <w:t xml:space="preserve"> </w:t>
      </w:r>
      <w:r w:rsidRPr="54CCB34B">
        <w:rPr>
          <w:rFonts w:eastAsia="Times New Roman"/>
          <w:color w:val="000000" w:themeColor="text1"/>
        </w:rPr>
        <w:t xml:space="preserve"> </w:t>
      </w:r>
      <w:r w:rsidR="006063A2">
        <w:rPr>
          <w:rFonts w:eastAsia="Times New Roman"/>
          <w:color w:val="000000" w:themeColor="text1"/>
        </w:rPr>
        <w:t xml:space="preserve">first available in 2019-2020 CRP </w:t>
      </w:r>
      <w:r w:rsidRPr="54CCB34B">
        <w:rPr>
          <w:rFonts w:eastAsia="Times New Roman"/>
          <w:color w:val="000000" w:themeColor="text1"/>
        </w:rPr>
        <w:t xml:space="preserve">for any LEAs, even those that have </w:t>
      </w:r>
      <w:r w:rsidR="00EB16CE">
        <w:rPr>
          <w:rFonts w:eastAsia="Times New Roman"/>
          <w:color w:val="000000" w:themeColor="text1"/>
        </w:rPr>
        <w:t>been granted</w:t>
      </w:r>
      <w:r w:rsidRPr="54CCB34B">
        <w:rPr>
          <w:rFonts w:eastAsia="Times New Roman"/>
          <w:color w:val="000000" w:themeColor="text1"/>
        </w:rPr>
        <w:t xml:space="preserve"> excess carryover limitation waivers within the last three years.</w:t>
      </w:r>
    </w:p>
    <w:p w14:paraId="1BBDA929" w14:textId="77777777" w:rsidR="00141E09" w:rsidRPr="00141E09" w:rsidRDefault="00141E09" w:rsidP="00141E09">
      <w:pPr>
        <w:spacing w:before="100" w:beforeAutospacing="1" w:after="100" w:afterAutospacing="1"/>
        <w:rPr>
          <w:rFonts w:eastAsia="Times New Roman" w:cstheme="minorHAnsi"/>
          <w:b/>
          <w:bCs/>
          <w:color w:val="000000"/>
        </w:rPr>
      </w:pPr>
      <w:r w:rsidRPr="00141E09">
        <w:rPr>
          <w:rFonts w:eastAsia="Times New Roman" w:cstheme="minorHAnsi"/>
          <w:b/>
          <w:bCs/>
          <w:color w:val="000000"/>
        </w:rPr>
        <w:t>What might this mean for our LEA?</w:t>
      </w:r>
    </w:p>
    <w:p w14:paraId="0425F5CC" w14:textId="18DACC26" w:rsidR="295B8598" w:rsidRDefault="00141E09" w:rsidP="00C92B81">
      <w:pPr>
        <w:spacing w:before="100" w:beforeAutospacing="1" w:after="100" w:afterAutospacing="1"/>
        <w:rPr>
          <w:rFonts w:eastAsia="Times New Roman"/>
          <w:color w:val="000000" w:themeColor="text1"/>
        </w:rPr>
      </w:pPr>
      <w:r w:rsidRPr="54CCB34B">
        <w:rPr>
          <w:rFonts w:eastAsia="Times New Roman"/>
          <w:color w:val="000000" w:themeColor="text1"/>
        </w:rPr>
        <w:t>LEAs that have applied for a Title I, Part A 15% excess carryover limitation waiver in the last three years are now again eligible to apply for a carryover limitation waiver for their 2019 Title I, Part A funds</w:t>
      </w:r>
    </w:p>
    <w:p w14:paraId="56FD817A" w14:textId="7F3D7413" w:rsidR="75750A14" w:rsidRPr="00C92B81" w:rsidRDefault="00BA4EAE" w:rsidP="00C92B81">
      <w:pPr>
        <w:spacing w:before="100" w:beforeAutospacing="1" w:after="100" w:afterAutospacing="1"/>
        <w:rPr>
          <w:rFonts w:eastAsia="Times New Roman"/>
          <w:color w:val="2F5496" w:themeColor="accent1" w:themeShade="BF"/>
          <w:sz w:val="28"/>
          <w:szCs w:val="28"/>
        </w:rPr>
      </w:pPr>
      <w:r w:rsidRPr="00C92B81">
        <w:rPr>
          <w:rFonts w:eastAsia="Times New Roman"/>
          <w:color w:val="2F5496" w:themeColor="accent1" w:themeShade="BF"/>
          <w:sz w:val="28"/>
          <w:szCs w:val="28"/>
        </w:rPr>
        <w:t>Title II, Part A</w:t>
      </w:r>
    </w:p>
    <w:p w14:paraId="695CD15B" w14:textId="77777777" w:rsidR="00BA4EAE" w:rsidRDefault="00BA4EAE" w:rsidP="00BA4EAE">
      <w:pPr>
        <w:spacing w:after="160" w:line="235" w:lineRule="atLeast"/>
        <w:rPr>
          <w:rFonts w:eastAsia="Times New Roman"/>
          <w:b/>
          <w:bCs/>
          <w:color w:val="000000" w:themeColor="text1"/>
        </w:rPr>
      </w:pPr>
      <w:r w:rsidRPr="00297971">
        <w:rPr>
          <w:rFonts w:eastAsia="Times New Roman"/>
          <w:b/>
          <w:bCs/>
          <w:color w:val="000000" w:themeColor="text1"/>
        </w:rPr>
        <w:t>Are there stipulations for the amount of Title II carryover funds?</w:t>
      </w:r>
    </w:p>
    <w:p w14:paraId="09FD38B5" w14:textId="17082D54" w:rsidR="051054E1" w:rsidRPr="00C92B81" w:rsidRDefault="00BA4EAE" w:rsidP="00C92B81">
      <w:pPr>
        <w:spacing w:after="160" w:line="235" w:lineRule="atLeast"/>
        <w:rPr>
          <w:rFonts w:eastAsia="Times New Roman"/>
          <w:color w:val="000000" w:themeColor="text1"/>
        </w:rPr>
      </w:pPr>
      <w:r>
        <w:rPr>
          <w:rFonts w:eastAsia="Times New Roman"/>
          <w:color w:val="000000" w:themeColor="text1"/>
        </w:rPr>
        <w:t>Carryover rules for Title II, Part A funds have not changed as a result of the waiver process. FY2018 funds availability has been extended from September 30, 2020 to September 30, 2021.</w:t>
      </w:r>
    </w:p>
    <w:p w14:paraId="01B3C015" w14:textId="0B12ABAD" w:rsidR="78549D78" w:rsidRPr="00C92B81" w:rsidRDefault="00141E09" w:rsidP="78549D78">
      <w:pPr>
        <w:spacing w:beforeAutospacing="1" w:afterAutospacing="1"/>
        <w:rPr>
          <w:rFonts w:eastAsia="Times New Roman"/>
          <w:bCs/>
          <w:color w:val="2F5496" w:themeColor="accent1" w:themeShade="BF"/>
          <w:sz w:val="28"/>
          <w:szCs w:val="28"/>
        </w:rPr>
      </w:pPr>
      <w:r w:rsidRPr="00C92B81">
        <w:rPr>
          <w:rFonts w:eastAsia="Times New Roman"/>
          <w:bCs/>
          <w:color w:val="2F5496" w:themeColor="accent1" w:themeShade="BF"/>
          <w:sz w:val="28"/>
          <w:szCs w:val="28"/>
        </w:rPr>
        <w:t>Title IV, Part A</w:t>
      </w:r>
    </w:p>
    <w:p w14:paraId="310A05AF" w14:textId="1ECC7BCA" w:rsidR="2BD1B83E" w:rsidRPr="00C92B81" w:rsidRDefault="00141E09" w:rsidP="00C92B81">
      <w:pPr>
        <w:spacing w:before="100" w:beforeAutospacing="1" w:after="100" w:afterAutospacing="1"/>
        <w:rPr>
          <w:rFonts w:eastAsia="Times New Roman"/>
          <w:b/>
          <w:color w:val="000000" w:themeColor="text1"/>
        </w:rPr>
      </w:pPr>
      <w:r w:rsidRPr="54CCB34B">
        <w:rPr>
          <w:rFonts w:eastAsia="Times New Roman"/>
          <w:b/>
          <w:color w:val="000000" w:themeColor="text1"/>
        </w:rPr>
        <w:t>20-20-Some Portion Waiver</w:t>
      </w:r>
    </w:p>
    <w:p w14:paraId="284F68B1" w14:textId="46826651" w:rsidR="20E4859D" w:rsidRDefault="00141E09" w:rsidP="20E4859D">
      <w:pPr>
        <w:spacing w:beforeAutospacing="1" w:afterAutospacing="1"/>
        <w:rPr>
          <w:rFonts w:eastAsia="Times New Roman"/>
          <w:color w:val="000000" w:themeColor="text1"/>
        </w:rPr>
      </w:pPr>
      <w:r w:rsidRPr="3E20363D">
        <w:rPr>
          <w:rFonts w:eastAsia="Times New Roman"/>
          <w:color w:val="000000" w:themeColor="text1"/>
        </w:rPr>
        <w:t>Title IV-A requires LEAs with allocations of $30,000 or more after transfers to spend as following in the three content areas: not less than 20% in well-rounded education, not less than 20% for safe and healthy activities, and a portion of funds for effective use of technology (of which not more than 15% may be used for technology infrastructure).</w:t>
      </w:r>
      <w:r w:rsidR="0F9CE08B" w:rsidRPr="54CCB34B">
        <w:rPr>
          <w:rFonts w:eastAsia="Times New Roman"/>
          <w:color w:val="000000" w:themeColor="text1"/>
        </w:rPr>
        <w:t xml:space="preserve"> </w:t>
      </w:r>
    </w:p>
    <w:p w14:paraId="71287353" w14:textId="44DADCBC" w:rsidR="2BD1B83E" w:rsidRPr="00C92B81" w:rsidRDefault="00141E09" w:rsidP="00C92B81">
      <w:pPr>
        <w:spacing w:before="100" w:beforeAutospacing="1" w:after="100" w:afterAutospacing="1"/>
        <w:rPr>
          <w:rFonts w:eastAsia="Times New Roman"/>
          <w:color w:val="000000"/>
        </w:rPr>
      </w:pPr>
      <w:r w:rsidRPr="752E62E5">
        <w:rPr>
          <w:rFonts w:eastAsia="Times New Roman"/>
          <w:color w:val="000000" w:themeColor="text1"/>
        </w:rPr>
        <w:t>RIDE has been granted a waiver to sections 4106(e)(2)(C), (D), and (E) of Title IV, Part A of ESEA with respect to content-area spending requirements for FYs 2018 and 2019 Title IV, Part A funds.</w:t>
      </w:r>
    </w:p>
    <w:p w14:paraId="2762ADD8" w14:textId="1878B5AA" w:rsidR="2D874779" w:rsidRPr="00C92B81" w:rsidRDefault="00141E09" w:rsidP="00C92B81">
      <w:pPr>
        <w:spacing w:before="100" w:beforeAutospacing="1" w:after="100" w:afterAutospacing="1"/>
        <w:rPr>
          <w:rFonts w:eastAsia="Times New Roman"/>
          <w:b/>
          <w:color w:val="000000"/>
        </w:rPr>
      </w:pPr>
      <w:r w:rsidRPr="2D874779">
        <w:rPr>
          <w:rFonts w:eastAsia="Times New Roman"/>
          <w:b/>
          <w:color w:val="000000" w:themeColor="text1"/>
        </w:rPr>
        <w:t>What might this mean for our LEA?</w:t>
      </w:r>
    </w:p>
    <w:p w14:paraId="55959D15" w14:textId="68E39F26" w:rsidR="00F76CBD" w:rsidRDefault="72426C30" w:rsidP="00F76CBD">
      <w:pPr>
        <w:spacing w:beforeAutospacing="1" w:afterAutospacing="1"/>
        <w:rPr>
          <w:rFonts w:eastAsiaTheme="minorEastAsia"/>
          <w:b/>
          <w:color w:val="000000" w:themeColor="text1"/>
        </w:rPr>
      </w:pPr>
      <w:r w:rsidRPr="4CB3B1AA">
        <w:rPr>
          <w:rFonts w:eastAsiaTheme="minorEastAsia"/>
          <w:b/>
          <w:bCs/>
          <w:color w:val="000000" w:themeColor="text1"/>
        </w:rPr>
        <w:lastRenderedPageBreak/>
        <w:t xml:space="preserve">      </w:t>
      </w:r>
      <w:r w:rsidR="7619ECAF" w:rsidRPr="2D874779">
        <w:rPr>
          <w:rFonts w:eastAsiaTheme="minorEastAsia"/>
          <w:b/>
          <w:color w:val="000000" w:themeColor="text1"/>
        </w:rPr>
        <w:t>For the Title IV-A 2020-2021 CRP:</w:t>
      </w:r>
    </w:p>
    <w:p w14:paraId="48ECAD3C" w14:textId="761C9540" w:rsidR="2D874779" w:rsidRPr="00C92B81" w:rsidRDefault="7619ECAF" w:rsidP="2D874779">
      <w:pPr>
        <w:pStyle w:val="ListParagraph"/>
        <w:numPr>
          <w:ilvl w:val="0"/>
          <w:numId w:val="31"/>
        </w:numPr>
        <w:spacing w:beforeAutospacing="1" w:afterAutospacing="1"/>
        <w:rPr>
          <w:rFonts w:eastAsiaTheme="minorEastAsia"/>
          <w:b/>
          <w:color w:val="000000" w:themeColor="text1"/>
        </w:rPr>
      </w:pPr>
      <w:r w:rsidRPr="2D874779">
        <w:rPr>
          <w:rFonts w:eastAsiaTheme="minorEastAsia"/>
          <w:color w:val="000000" w:themeColor="text1"/>
        </w:rPr>
        <w:t>the 20-20-Some Portion requirement will not apply to any carryover funds from the 2019-2020 CRP.</w:t>
      </w:r>
    </w:p>
    <w:p w14:paraId="66AB4432" w14:textId="49D6B16C" w:rsidR="7619ECAF" w:rsidRPr="00266FE0" w:rsidRDefault="67206105" w:rsidP="54CCB34B">
      <w:pPr>
        <w:spacing w:beforeAutospacing="1" w:afterAutospacing="1"/>
        <w:rPr>
          <w:rFonts w:eastAsiaTheme="minorEastAsia"/>
          <w:b/>
          <w:color w:val="000000" w:themeColor="text1"/>
        </w:rPr>
      </w:pPr>
      <w:r w:rsidRPr="4CB3B1AA">
        <w:rPr>
          <w:rFonts w:eastAsiaTheme="minorEastAsia"/>
          <w:b/>
          <w:bCs/>
          <w:color w:val="000000" w:themeColor="text1"/>
        </w:rPr>
        <w:t xml:space="preserve">      </w:t>
      </w:r>
      <w:r w:rsidR="7619ECAF" w:rsidRPr="2D874779">
        <w:rPr>
          <w:rFonts w:eastAsiaTheme="minorEastAsia"/>
          <w:b/>
          <w:color w:val="000000" w:themeColor="text1"/>
        </w:rPr>
        <w:t xml:space="preserve">For the </w:t>
      </w:r>
      <w:r w:rsidR="65AB1394" w:rsidRPr="2D874779">
        <w:rPr>
          <w:rFonts w:eastAsiaTheme="minorEastAsia"/>
          <w:b/>
          <w:color w:val="000000" w:themeColor="text1"/>
        </w:rPr>
        <w:t xml:space="preserve">2019-2020 </w:t>
      </w:r>
      <w:r w:rsidR="7619ECAF" w:rsidRPr="2D874779">
        <w:rPr>
          <w:rFonts w:eastAsiaTheme="minorEastAsia"/>
          <w:b/>
          <w:color w:val="000000" w:themeColor="text1"/>
        </w:rPr>
        <w:t>Title IV-A End of the Year Expenditure Report:</w:t>
      </w:r>
    </w:p>
    <w:p w14:paraId="258425DD" w14:textId="58D97F0F" w:rsidR="6B0BA250" w:rsidRPr="00C92B81" w:rsidRDefault="7619ECAF" w:rsidP="6B0BA250">
      <w:pPr>
        <w:pStyle w:val="ListParagraph"/>
        <w:numPr>
          <w:ilvl w:val="0"/>
          <w:numId w:val="32"/>
        </w:numPr>
        <w:spacing w:beforeAutospacing="1" w:afterAutospacing="1"/>
        <w:rPr>
          <w:rFonts w:eastAsia="Times New Roman"/>
          <w:b/>
          <w:color w:val="000000" w:themeColor="text1"/>
        </w:rPr>
      </w:pPr>
      <w:r w:rsidRPr="2D874779">
        <w:rPr>
          <w:rFonts w:eastAsiaTheme="minorEastAsia"/>
          <w:color w:val="000000" w:themeColor="text1"/>
        </w:rPr>
        <w:t>the 20-20-Some Portion requirement will not apply.</w:t>
      </w:r>
    </w:p>
    <w:p w14:paraId="596B5214" w14:textId="7A82C99D" w:rsidR="51631470" w:rsidRPr="00C92B81" w:rsidRDefault="00141E09" w:rsidP="00C92B81">
      <w:pPr>
        <w:spacing w:before="100" w:beforeAutospacing="1" w:after="100" w:afterAutospacing="1"/>
        <w:rPr>
          <w:rFonts w:eastAsia="Times New Roman"/>
          <w:b/>
          <w:color w:val="000000"/>
        </w:rPr>
      </w:pPr>
      <w:r w:rsidRPr="54CCB34B">
        <w:rPr>
          <w:rFonts w:eastAsia="Times New Roman"/>
          <w:b/>
          <w:color w:val="000000" w:themeColor="text1"/>
        </w:rPr>
        <w:t xml:space="preserve">15% Technology </w:t>
      </w:r>
      <w:r w:rsidR="391395BA" w:rsidRPr="71172B45">
        <w:rPr>
          <w:rFonts w:eastAsia="Times New Roman"/>
          <w:b/>
          <w:bCs/>
          <w:color w:val="000000" w:themeColor="text1"/>
        </w:rPr>
        <w:t xml:space="preserve">Infrastructure </w:t>
      </w:r>
      <w:r w:rsidRPr="54CCB34B">
        <w:rPr>
          <w:rFonts w:eastAsia="Times New Roman"/>
          <w:b/>
          <w:color w:val="000000" w:themeColor="text1"/>
        </w:rPr>
        <w:t>Cap</w:t>
      </w:r>
    </w:p>
    <w:p w14:paraId="02FA11B2" w14:textId="3637CBCD" w:rsidR="51631470" w:rsidRPr="00C92B81" w:rsidRDefault="00141E09" w:rsidP="00C92B81">
      <w:pPr>
        <w:spacing w:before="100" w:beforeAutospacing="1" w:after="100" w:afterAutospacing="1"/>
        <w:rPr>
          <w:rFonts w:eastAsia="Times New Roman"/>
          <w:color w:val="000000"/>
        </w:rPr>
      </w:pPr>
      <w:r w:rsidRPr="54CCB34B">
        <w:rPr>
          <w:rFonts w:eastAsia="Times New Roman"/>
          <w:color w:val="000000" w:themeColor="text1"/>
        </w:rPr>
        <w:t>Title IV-A allows LEAs to spend up to 15% of the funds they set aside for effective use of technology on technology infrastructure.</w:t>
      </w:r>
    </w:p>
    <w:p w14:paraId="1021A4AB" w14:textId="5B9DF26D" w:rsidR="6BAE6D31" w:rsidRPr="00C92B81" w:rsidRDefault="00141E09" w:rsidP="00C92B81">
      <w:pPr>
        <w:spacing w:before="100" w:beforeAutospacing="1" w:after="100" w:afterAutospacing="1"/>
        <w:rPr>
          <w:rFonts w:eastAsia="Times New Roman"/>
          <w:color w:val="000000"/>
        </w:rPr>
      </w:pPr>
      <w:r w:rsidRPr="54CCB34B">
        <w:rPr>
          <w:rFonts w:eastAsia="Times New Roman"/>
          <w:color w:val="000000" w:themeColor="text1"/>
        </w:rPr>
        <w:t>RIDE has been granted a waiver to section 4109(b) of Title IV, Part A of the ESEA with respect to this spending limitation for technology infrastructure for FYs 2018 and 2019 Title IV, Part A funds.</w:t>
      </w:r>
    </w:p>
    <w:p w14:paraId="7145702E" w14:textId="7140E583" w:rsidR="6BAE6D31" w:rsidRPr="00C92B81" w:rsidRDefault="00141E09" w:rsidP="00C92B81">
      <w:pPr>
        <w:spacing w:before="100" w:beforeAutospacing="1" w:after="100" w:afterAutospacing="1"/>
        <w:rPr>
          <w:rFonts w:eastAsia="Times New Roman"/>
          <w:b/>
          <w:color w:val="000000"/>
        </w:rPr>
      </w:pPr>
      <w:r w:rsidRPr="54CCB34B">
        <w:rPr>
          <w:rFonts w:eastAsia="Times New Roman"/>
          <w:b/>
          <w:color w:val="000000" w:themeColor="text1"/>
        </w:rPr>
        <w:t>What might this mean for my LEA?</w:t>
      </w:r>
    </w:p>
    <w:p w14:paraId="153FA408" w14:textId="4AE520FD" w:rsidR="00141E09" w:rsidRPr="00141E09" w:rsidRDefault="626D9615" w:rsidP="54CCB34B">
      <w:pPr>
        <w:spacing w:before="100" w:beforeAutospacing="1" w:after="100" w:afterAutospacing="1"/>
        <w:rPr>
          <w:rFonts w:eastAsiaTheme="minorEastAsia"/>
          <w:b/>
          <w:color w:val="000000" w:themeColor="text1"/>
        </w:rPr>
      </w:pPr>
      <w:r w:rsidRPr="4CB3B1AA">
        <w:rPr>
          <w:rFonts w:eastAsiaTheme="minorEastAsia"/>
          <w:b/>
          <w:bCs/>
          <w:color w:val="000000" w:themeColor="text1"/>
        </w:rPr>
        <w:t xml:space="preserve">      </w:t>
      </w:r>
      <w:r w:rsidR="09D078DD" w:rsidRPr="6BAE6D31">
        <w:rPr>
          <w:rFonts w:eastAsiaTheme="minorEastAsia"/>
          <w:b/>
          <w:color w:val="000000" w:themeColor="text1"/>
        </w:rPr>
        <w:t>For the Title IV-A 2020-2021 CRP:</w:t>
      </w:r>
    </w:p>
    <w:p w14:paraId="29B67453" w14:textId="6BCF1019" w:rsidR="6BAE6D31" w:rsidRPr="00C92B81" w:rsidRDefault="09D078DD" w:rsidP="6BAE6D31">
      <w:pPr>
        <w:pStyle w:val="ListParagraph"/>
        <w:numPr>
          <w:ilvl w:val="0"/>
          <w:numId w:val="31"/>
        </w:numPr>
        <w:spacing w:before="100" w:beforeAutospacing="1" w:after="100" w:afterAutospacing="1"/>
        <w:rPr>
          <w:rFonts w:eastAsiaTheme="minorEastAsia"/>
          <w:b/>
          <w:color w:val="000000" w:themeColor="text1"/>
        </w:rPr>
      </w:pPr>
      <w:r w:rsidRPr="6BAE6D31">
        <w:rPr>
          <w:rFonts w:eastAsiaTheme="minorEastAsia"/>
          <w:color w:val="000000" w:themeColor="text1"/>
        </w:rPr>
        <w:t>the 15% Technology Infrastructure Cap will not apply to any carryover funds from the 2019-2020 CRP.</w:t>
      </w:r>
    </w:p>
    <w:p w14:paraId="3C6F0B16" w14:textId="0AB8A3B4" w:rsidR="00141E09" w:rsidRPr="00141E09" w:rsidRDefault="01A72891" w:rsidP="54CCB34B">
      <w:pPr>
        <w:spacing w:before="100" w:beforeAutospacing="1" w:after="100" w:afterAutospacing="1"/>
        <w:rPr>
          <w:rFonts w:eastAsiaTheme="minorEastAsia"/>
          <w:b/>
          <w:color w:val="000000" w:themeColor="text1"/>
        </w:rPr>
      </w:pPr>
      <w:r w:rsidRPr="4CB3B1AA">
        <w:rPr>
          <w:rFonts w:eastAsiaTheme="minorEastAsia"/>
          <w:b/>
          <w:bCs/>
          <w:color w:val="000000" w:themeColor="text1"/>
        </w:rPr>
        <w:t xml:space="preserve">      </w:t>
      </w:r>
      <w:r w:rsidR="09D078DD" w:rsidRPr="6BAE6D31">
        <w:rPr>
          <w:rFonts w:eastAsiaTheme="minorEastAsia"/>
          <w:b/>
          <w:color w:val="000000" w:themeColor="text1"/>
        </w:rPr>
        <w:t>For the 2019-2020 Title IV-A End of the Year Expenditure Report:</w:t>
      </w:r>
    </w:p>
    <w:p w14:paraId="3E81510A" w14:textId="3F34E8C1" w:rsidR="008F3D43" w:rsidRPr="00C92B81" w:rsidRDefault="09D078DD" w:rsidP="00C92B81">
      <w:pPr>
        <w:pStyle w:val="ListParagraph"/>
        <w:numPr>
          <w:ilvl w:val="0"/>
          <w:numId w:val="32"/>
        </w:numPr>
        <w:spacing w:beforeAutospacing="1" w:afterAutospacing="1" w:line="259" w:lineRule="auto"/>
        <w:rPr>
          <w:rFonts w:eastAsiaTheme="minorEastAsia"/>
          <w:color w:val="000000" w:themeColor="text1"/>
        </w:rPr>
      </w:pPr>
      <w:r w:rsidRPr="6BAE6D31">
        <w:rPr>
          <w:rFonts w:eastAsiaTheme="minorEastAsia"/>
          <w:color w:val="000000" w:themeColor="text1"/>
        </w:rPr>
        <w:t xml:space="preserve">the </w:t>
      </w:r>
      <w:r w:rsidR="75FF2EBD" w:rsidRPr="6BAE6D31">
        <w:rPr>
          <w:rFonts w:eastAsiaTheme="minorEastAsia"/>
          <w:color w:val="000000" w:themeColor="text1"/>
        </w:rPr>
        <w:t>Technology Infrastructure Cap</w:t>
      </w:r>
      <w:r w:rsidRPr="6BAE6D31">
        <w:rPr>
          <w:rFonts w:eastAsiaTheme="minorEastAsia"/>
          <w:color w:val="000000" w:themeColor="text1"/>
        </w:rPr>
        <w:t xml:space="preserve"> will not apply.</w:t>
      </w:r>
      <w:r w:rsidRPr="54CCB34B">
        <w:rPr>
          <w:rFonts w:eastAsia="Times New Roman"/>
          <w:color w:val="000000" w:themeColor="text1"/>
        </w:rPr>
        <w:t xml:space="preserve"> </w:t>
      </w:r>
    </w:p>
    <w:p w14:paraId="086B8977" w14:textId="77777777" w:rsidR="008F3D43" w:rsidRDefault="008F3D43" w:rsidP="007B0B7D">
      <w:pPr>
        <w:spacing w:after="160" w:line="235" w:lineRule="atLeast"/>
        <w:rPr>
          <w:rFonts w:eastAsia="Times New Roman"/>
          <w:b/>
          <w:bCs/>
          <w:color w:val="000000" w:themeColor="text1"/>
        </w:rPr>
      </w:pPr>
    </w:p>
    <w:p w14:paraId="35703C82" w14:textId="77777777" w:rsidR="008F3D43" w:rsidRDefault="008F3D43" w:rsidP="007B0B7D">
      <w:pPr>
        <w:spacing w:after="160" w:line="235" w:lineRule="atLeast"/>
        <w:rPr>
          <w:rFonts w:eastAsia="Times New Roman"/>
          <w:b/>
          <w:bCs/>
          <w:color w:val="000000" w:themeColor="text1"/>
        </w:rPr>
      </w:pPr>
    </w:p>
    <w:p w14:paraId="32F4CF3E" w14:textId="77777777" w:rsidR="00D55461" w:rsidRPr="00D55461" w:rsidRDefault="00D55461" w:rsidP="00D55461">
      <w:pPr>
        <w:spacing w:line="480" w:lineRule="auto"/>
        <w:rPr>
          <w:color w:val="000000" w:themeColor="text1"/>
          <w:u w:val="single"/>
        </w:rPr>
      </w:pPr>
    </w:p>
    <w:p w14:paraId="2C3C48BC" w14:textId="77777777" w:rsidR="00D55461" w:rsidRPr="00D55461" w:rsidRDefault="00D55461" w:rsidP="00D55461">
      <w:pPr>
        <w:pStyle w:val="ListParagraph"/>
        <w:ind w:left="1080"/>
        <w:rPr>
          <w:b/>
          <w:bCs/>
          <w:color w:val="000000" w:themeColor="text1"/>
          <w:u w:val="single"/>
        </w:rPr>
      </w:pPr>
    </w:p>
    <w:sectPr w:rsidR="00D55461" w:rsidRPr="00D55461" w:rsidSect="00D55461">
      <w:headerReference w:type="even" r:id="rId27"/>
      <w:headerReference w:type="default" r:id="rId28"/>
      <w:footerReference w:type="even" r:id="rId29"/>
      <w:footerReference w:type="default" r:id="rId3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2556EA" w14:textId="77777777" w:rsidR="00AA7772" w:rsidRDefault="00AA7772" w:rsidP="00D55461">
      <w:r>
        <w:separator/>
      </w:r>
    </w:p>
  </w:endnote>
  <w:endnote w:type="continuationSeparator" w:id="0">
    <w:p w14:paraId="06EBF553" w14:textId="77777777" w:rsidR="00AA7772" w:rsidRDefault="00AA7772" w:rsidP="00D55461">
      <w:r>
        <w:continuationSeparator/>
      </w:r>
    </w:p>
  </w:endnote>
  <w:endnote w:type="continuationNotice" w:id="1">
    <w:p w14:paraId="1EB0CE3D" w14:textId="77777777" w:rsidR="00AA7772" w:rsidRDefault="00AA77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612812135"/>
      <w:docPartObj>
        <w:docPartGallery w:val="Page Numbers (Bottom of Page)"/>
        <w:docPartUnique/>
      </w:docPartObj>
    </w:sdtPr>
    <w:sdtEndPr>
      <w:rPr>
        <w:rStyle w:val="PageNumber"/>
      </w:rPr>
    </w:sdtEndPr>
    <w:sdtContent>
      <w:p w14:paraId="45575456" w14:textId="5CA20D93" w:rsidR="00B015F6" w:rsidRDefault="00B015F6" w:rsidP="002440F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FA36B07" w14:textId="77777777" w:rsidR="00B015F6" w:rsidRDefault="00B015F6" w:rsidP="00D554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405188327"/>
      <w:docPartObj>
        <w:docPartGallery w:val="Page Numbers (Bottom of Page)"/>
        <w:docPartUnique/>
      </w:docPartObj>
    </w:sdtPr>
    <w:sdtEndPr>
      <w:rPr>
        <w:rStyle w:val="PageNumber"/>
      </w:rPr>
    </w:sdtEndPr>
    <w:sdtContent>
      <w:p w14:paraId="04BFA309" w14:textId="58156CE1" w:rsidR="00B015F6" w:rsidRDefault="00B015F6" w:rsidP="002440F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E41860">
          <w:rPr>
            <w:rStyle w:val="PageNumber"/>
            <w:noProof/>
          </w:rPr>
          <w:t>13</w:t>
        </w:r>
        <w:r>
          <w:rPr>
            <w:rStyle w:val="PageNumber"/>
          </w:rPr>
          <w:fldChar w:fldCharType="end"/>
        </w:r>
      </w:p>
    </w:sdtContent>
  </w:sdt>
  <w:p w14:paraId="42E9392A" w14:textId="77777777" w:rsidR="00B015F6" w:rsidRDefault="00B015F6" w:rsidP="00D55461">
    <w:pPr>
      <w:pStyle w:val="Footer"/>
      <w:ind w:right="360"/>
    </w:pPr>
    <w:r>
      <w:t>Rhode Island Department of Education</w:t>
    </w:r>
  </w:p>
  <w:p w14:paraId="368239C2" w14:textId="30F20BA4" w:rsidR="00B015F6" w:rsidRDefault="00B015F6">
    <w:pPr>
      <w:pStyle w:val="Footer"/>
    </w:pPr>
    <w:r>
      <w:t>FY 2021 CRP Application Flexibility Guide</w:t>
    </w: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22A01E" w14:textId="77777777" w:rsidR="00AA7772" w:rsidRDefault="00AA7772" w:rsidP="00D55461">
      <w:r>
        <w:separator/>
      </w:r>
    </w:p>
  </w:footnote>
  <w:footnote w:type="continuationSeparator" w:id="0">
    <w:p w14:paraId="50C2A21F" w14:textId="77777777" w:rsidR="00AA7772" w:rsidRDefault="00AA7772" w:rsidP="00D55461">
      <w:r>
        <w:continuationSeparator/>
      </w:r>
    </w:p>
  </w:footnote>
  <w:footnote w:type="continuationNotice" w:id="1">
    <w:p w14:paraId="0357991C" w14:textId="77777777" w:rsidR="00AA7772" w:rsidRDefault="00AA77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FAAC6E" w14:textId="1EBE4F43" w:rsidR="00B015F6" w:rsidRDefault="00AA7772">
    <w:pPr>
      <w:pStyle w:val="Header"/>
    </w:pPr>
    <w:ins w:id="13" w:author="Botelho, Eileen" w:date="2020-05-12T12:41:00Z">
      <w:r>
        <w:rPr>
          <w:noProof/>
        </w:rPr>
        <w:pict w14:anchorId="33491F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4281485"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5B365B" w14:textId="5070C380" w:rsidR="00B015F6" w:rsidRDefault="00B015F6">
    <w:pPr>
      <w:pStyle w:val="Header"/>
    </w:pPr>
    <w:r>
      <w:ptab w:relativeTo="margin" w:alignment="center" w:leader="none"/>
    </w:r>
    <w:r>
      <w:ptab w:relativeTo="margin" w:alignment="right" w:leader="none"/>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73C3B"/>
    <w:multiLevelType w:val="hybridMultilevel"/>
    <w:tmpl w:val="85F21AF0"/>
    <w:lvl w:ilvl="0" w:tplc="C7AC9FD8">
      <w:start w:val="1"/>
      <w:numFmt w:val="bullet"/>
      <w:lvlText w:val=""/>
      <w:lvlJc w:val="left"/>
      <w:pPr>
        <w:ind w:left="720" w:hanging="360"/>
      </w:pPr>
      <w:rPr>
        <w:rFonts w:ascii="Symbol" w:hAnsi="Symbol" w:hint="default"/>
        <w:sz w:val="20"/>
        <w:szCs w:val="20"/>
      </w:rPr>
    </w:lvl>
    <w:lvl w:ilvl="1" w:tplc="D1122706">
      <w:start w:val="1"/>
      <w:numFmt w:val="bullet"/>
      <w:lvlText w:val="o"/>
      <w:lvlJc w:val="left"/>
      <w:pPr>
        <w:ind w:left="1440" w:hanging="360"/>
      </w:pPr>
      <w:rPr>
        <w:rFonts w:ascii="Courier New" w:hAnsi="Courier New" w:hint="default"/>
        <w:sz w:val="20"/>
        <w:szCs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F67FC5"/>
    <w:multiLevelType w:val="hybridMultilevel"/>
    <w:tmpl w:val="FFFFFFFF"/>
    <w:lvl w:ilvl="0" w:tplc="E572CC1E">
      <w:start w:val="1"/>
      <w:numFmt w:val="bullet"/>
      <w:lvlText w:val=""/>
      <w:lvlJc w:val="left"/>
      <w:pPr>
        <w:ind w:left="720" w:hanging="360"/>
      </w:pPr>
      <w:rPr>
        <w:rFonts w:ascii="Symbol" w:hAnsi="Symbol" w:hint="default"/>
      </w:rPr>
    </w:lvl>
    <w:lvl w:ilvl="1" w:tplc="34564728">
      <w:start w:val="1"/>
      <w:numFmt w:val="bullet"/>
      <w:lvlText w:val="o"/>
      <w:lvlJc w:val="left"/>
      <w:pPr>
        <w:ind w:left="1440" w:hanging="360"/>
      </w:pPr>
      <w:rPr>
        <w:rFonts w:ascii="Courier New" w:hAnsi="Courier New" w:hint="default"/>
      </w:rPr>
    </w:lvl>
    <w:lvl w:ilvl="2" w:tplc="59884D4E">
      <w:start w:val="1"/>
      <w:numFmt w:val="bullet"/>
      <w:lvlText w:val=""/>
      <w:lvlJc w:val="left"/>
      <w:pPr>
        <w:ind w:left="2160" w:hanging="360"/>
      </w:pPr>
      <w:rPr>
        <w:rFonts w:ascii="Wingdings" w:hAnsi="Wingdings" w:hint="default"/>
      </w:rPr>
    </w:lvl>
    <w:lvl w:ilvl="3" w:tplc="FEACB210">
      <w:start w:val="1"/>
      <w:numFmt w:val="bullet"/>
      <w:lvlText w:val=""/>
      <w:lvlJc w:val="left"/>
      <w:pPr>
        <w:ind w:left="2880" w:hanging="360"/>
      </w:pPr>
      <w:rPr>
        <w:rFonts w:ascii="Symbol" w:hAnsi="Symbol" w:hint="default"/>
      </w:rPr>
    </w:lvl>
    <w:lvl w:ilvl="4" w:tplc="AB9E737C">
      <w:start w:val="1"/>
      <w:numFmt w:val="bullet"/>
      <w:lvlText w:val="o"/>
      <w:lvlJc w:val="left"/>
      <w:pPr>
        <w:ind w:left="3600" w:hanging="360"/>
      </w:pPr>
      <w:rPr>
        <w:rFonts w:ascii="Courier New" w:hAnsi="Courier New" w:hint="default"/>
      </w:rPr>
    </w:lvl>
    <w:lvl w:ilvl="5" w:tplc="BD6C7B46">
      <w:start w:val="1"/>
      <w:numFmt w:val="bullet"/>
      <w:lvlText w:val=""/>
      <w:lvlJc w:val="left"/>
      <w:pPr>
        <w:ind w:left="4320" w:hanging="360"/>
      </w:pPr>
      <w:rPr>
        <w:rFonts w:ascii="Wingdings" w:hAnsi="Wingdings" w:hint="default"/>
      </w:rPr>
    </w:lvl>
    <w:lvl w:ilvl="6" w:tplc="B8C4CEAC">
      <w:start w:val="1"/>
      <w:numFmt w:val="bullet"/>
      <w:lvlText w:val=""/>
      <w:lvlJc w:val="left"/>
      <w:pPr>
        <w:ind w:left="5040" w:hanging="360"/>
      </w:pPr>
      <w:rPr>
        <w:rFonts w:ascii="Symbol" w:hAnsi="Symbol" w:hint="default"/>
      </w:rPr>
    </w:lvl>
    <w:lvl w:ilvl="7" w:tplc="16924562">
      <w:start w:val="1"/>
      <w:numFmt w:val="bullet"/>
      <w:lvlText w:val="o"/>
      <w:lvlJc w:val="left"/>
      <w:pPr>
        <w:ind w:left="5760" w:hanging="360"/>
      </w:pPr>
      <w:rPr>
        <w:rFonts w:ascii="Courier New" w:hAnsi="Courier New" w:hint="default"/>
      </w:rPr>
    </w:lvl>
    <w:lvl w:ilvl="8" w:tplc="29D2D20C">
      <w:start w:val="1"/>
      <w:numFmt w:val="bullet"/>
      <w:lvlText w:val=""/>
      <w:lvlJc w:val="left"/>
      <w:pPr>
        <w:ind w:left="6480" w:hanging="360"/>
      </w:pPr>
      <w:rPr>
        <w:rFonts w:ascii="Wingdings" w:hAnsi="Wingdings" w:hint="default"/>
      </w:rPr>
    </w:lvl>
  </w:abstractNum>
  <w:abstractNum w:abstractNumId="2" w15:restartNumberingAfterBreak="0">
    <w:nsid w:val="05C90F9D"/>
    <w:multiLevelType w:val="hybridMultilevel"/>
    <w:tmpl w:val="3AD6B2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5F8275D"/>
    <w:multiLevelType w:val="hybridMultilevel"/>
    <w:tmpl w:val="B240E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E0C48"/>
    <w:multiLevelType w:val="hybridMultilevel"/>
    <w:tmpl w:val="6CCE8384"/>
    <w:lvl w:ilvl="0" w:tplc="3D96148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0176E28"/>
    <w:multiLevelType w:val="multilevel"/>
    <w:tmpl w:val="A6440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2C2243"/>
    <w:multiLevelType w:val="multilevel"/>
    <w:tmpl w:val="B09CEAB4"/>
    <w:lvl w:ilvl="0">
      <w:start w:val="1"/>
      <w:numFmt w:val="decimal"/>
      <w:lvlText w:val="%1)"/>
      <w:lvlJc w:val="left"/>
      <w:pPr>
        <w:ind w:left="360" w:hanging="360"/>
      </w:pPr>
      <w:rPr>
        <w:sz w:val="24"/>
        <w:szCs w:val="24"/>
      </w:rPr>
    </w:lvl>
    <w:lvl w:ilvl="1">
      <w:start w:val="1"/>
      <w:numFmt w:val="lowerLetter"/>
      <w:lvlText w:val="%2)"/>
      <w:lvlJc w:val="left"/>
      <w:pPr>
        <w:ind w:left="720" w:hanging="360"/>
      </w:pPr>
      <w:rPr>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A607AF1"/>
    <w:multiLevelType w:val="multilevel"/>
    <w:tmpl w:val="8F041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14C20A9"/>
    <w:multiLevelType w:val="hybridMultilevel"/>
    <w:tmpl w:val="2F5C2A9A"/>
    <w:lvl w:ilvl="0" w:tplc="57FA768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1D73FD"/>
    <w:multiLevelType w:val="multilevel"/>
    <w:tmpl w:val="E41EF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6066A19"/>
    <w:multiLevelType w:val="hybridMultilevel"/>
    <w:tmpl w:val="FF0044AA"/>
    <w:lvl w:ilvl="0" w:tplc="830CE36C">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630D91"/>
    <w:multiLevelType w:val="hybridMultilevel"/>
    <w:tmpl w:val="27DA3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F05F80"/>
    <w:multiLevelType w:val="multilevel"/>
    <w:tmpl w:val="01D49E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636A84"/>
    <w:multiLevelType w:val="hybridMultilevel"/>
    <w:tmpl w:val="4E86E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915CD0"/>
    <w:multiLevelType w:val="hybridMultilevel"/>
    <w:tmpl w:val="7E2E3DC0"/>
    <w:lvl w:ilvl="0" w:tplc="59BAC94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E7092B"/>
    <w:multiLevelType w:val="multilevel"/>
    <w:tmpl w:val="D5301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40B3775"/>
    <w:multiLevelType w:val="hybridMultilevel"/>
    <w:tmpl w:val="6B8C629A"/>
    <w:lvl w:ilvl="0" w:tplc="59BAC94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6B57ED"/>
    <w:multiLevelType w:val="hybridMultilevel"/>
    <w:tmpl w:val="6D921C10"/>
    <w:lvl w:ilvl="0" w:tplc="C7AC9FD8">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4D5667"/>
    <w:multiLevelType w:val="hybridMultilevel"/>
    <w:tmpl w:val="D9622AB6"/>
    <w:lvl w:ilvl="0" w:tplc="372050B2">
      <w:start w:val="1"/>
      <w:numFmt w:val="bullet"/>
      <w:lvlText w:val=""/>
      <w:lvlJc w:val="left"/>
      <w:pPr>
        <w:ind w:left="1440" w:hanging="360"/>
      </w:pPr>
      <w:rPr>
        <w:rFonts w:ascii="Symbol" w:hAnsi="Symbol" w:hint="default"/>
        <w:sz w:val="20"/>
        <w:szCs w:val="20"/>
      </w:rPr>
    </w:lvl>
    <w:lvl w:ilvl="1" w:tplc="E4CC246E">
      <w:start w:val="1"/>
      <w:numFmt w:val="bullet"/>
      <w:lvlText w:val="o"/>
      <w:lvlJc w:val="left"/>
      <w:pPr>
        <w:ind w:left="2160" w:hanging="360"/>
      </w:pPr>
      <w:rPr>
        <w:rFonts w:ascii="Courier New" w:hAnsi="Courier New" w:hint="default"/>
        <w:sz w:val="20"/>
        <w:szCs w:val="2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7A148B8"/>
    <w:multiLevelType w:val="hybridMultilevel"/>
    <w:tmpl w:val="089ED480"/>
    <w:lvl w:ilvl="0" w:tplc="E5F22394">
      <w:start w:val="1"/>
      <w:numFmt w:val="bullet"/>
      <w:lvlText w:val="•"/>
      <w:lvlJc w:val="left"/>
      <w:pPr>
        <w:tabs>
          <w:tab w:val="num" w:pos="720"/>
        </w:tabs>
        <w:ind w:left="720" w:hanging="360"/>
      </w:pPr>
      <w:rPr>
        <w:rFonts w:ascii="Arial" w:hAnsi="Arial" w:hint="default"/>
      </w:rPr>
    </w:lvl>
    <w:lvl w:ilvl="1" w:tplc="307EA9C0">
      <w:start w:val="1"/>
      <w:numFmt w:val="bullet"/>
      <w:lvlText w:val="•"/>
      <w:lvlJc w:val="left"/>
      <w:pPr>
        <w:tabs>
          <w:tab w:val="num" w:pos="1440"/>
        </w:tabs>
        <w:ind w:left="1440" w:hanging="360"/>
      </w:pPr>
      <w:rPr>
        <w:rFonts w:ascii="Arial" w:hAnsi="Arial" w:hint="default"/>
      </w:rPr>
    </w:lvl>
    <w:lvl w:ilvl="2" w:tplc="C44054AC">
      <w:start w:val="1"/>
      <w:numFmt w:val="bullet"/>
      <w:lvlText w:val="•"/>
      <w:lvlJc w:val="left"/>
      <w:pPr>
        <w:tabs>
          <w:tab w:val="num" w:pos="2160"/>
        </w:tabs>
        <w:ind w:left="2160" w:hanging="360"/>
      </w:pPr>
      <w:rPr>
        <w:rFonts w:ascii="Arial" w:hAnsi="Arial" w:hint="default"/>
      </w:rPr>
    </w:lvl>
    <w:lvl w:ilvl="3" w:tplc="B274989E" w:tentative="1">
      <w:start w:val="1"/>
      <w:numFmt w:val="bullet"/>
      <w:lvlText w:val="•"/>
      <w:lvlJc w:val="left"/>
      <w:pPr>
        <w:tabs>
          <w:tab w:val="num" w:pos="2880"/>
        </w:tabs>
        <w:ind w:left="2880" w:hanging="360"/>
      </w:pPr>
      <w:rPr>
        <w:rFonts w:ascii="Arial" w:hAnsi="Arial" w:hint="default"/>
      </w:rPr>
    </w:lvl>
    <w:lvl w:ilvl="4" w:tplc="731455A0" w:tentative="1">
      <w:start w:val="1"/>
      <w:numFmt w:val="bullet"/>
      <w:lvlText w:val="•"/>
      <w:lvlJc w:val="left"/>
      <w:pPr>
        <w:tabs>
          <w:tab w:val="num" w:pos="3600"/>
        </w:tabs>
        <w:ind w:left="3600" w:hanging="360"/>
      </w:pPr>
      <w:rPr>
        <w:rFonts w:ascii="Arial" w:hAnsi="Arial" w:hint="default"/>
      </w:rPr>
    </w:lvl>
    <w:lvl w:ilvl="5" w:tplc="338E1580" w:tentative="1">
      <w:start w:val="1"/>
      <w:numFmt w:val="bullet"/>
      <w:lvlText w:val="•"/>
      <w:lvlJc w:val="left"/>
      <w:pPr>
        <w:tabs>
          <w:tab w:val="num" w:pos="4320"/>
        </w:tabs>
        <w:ind w:left="4320" w:hanging="360"/>
      </w:pPr>
      <w:rPr>
        <w:rFonts w:ascii="Arial" w:hAnsi="Arial" w:hint="default"/>
      </w:rPr>
    </w:lvl>
    <w:lvl w:ilvl="6" w:tplc="15CEDEB2" w:tentative="1">
      <w:start w:val="1"/>
      <w:numFmt w:val="bullet"/>
      <w:lvlText w:val="•"/>
      <w:lvlJc w:val="left"/>
      <w:pPr>
        <w:tabs>
          <w:tab w:val="num" w:pos="5040"/>
        </w:tabs>
        <w:ind w:left="5040" w:hanging="360"/>
      </w:pPr>
      <w:rPr>
        <w:rFonts w:ascii="Arial" w:hAnsi="Arial" w:hint="default"/>
      </w:rPr>
    </w:lvl>
    <w:lvl w:ilvl="7" w:tplc="0D9C74BE" w:tentative="1">
      <w:start w:val="1"/>
      <w:numFmt w:val="bullet"/>
      <w:lvlText w:val="•"/>
      <w:lvlJc w:val="left"/>
      <w:pPr>
        <w:tabs>
          <w:tab w:val="num" w:pos="5760"/>
        </w:tabs>
        <w:ind w:left="5760" w:hanging="360"/>
      </w:pPr>
      <w:rPr>
        <w:rFonts w:ascii="Arial" w:hAnsi="Arial" w:hint="default"/>
      </w:rPr>
    </w:lvl>
    <w:lvl w:ilvl="8" w:tplc="F6303208"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7E80FF5"/>
    <w:multiLevelType w:val="hybridMultilevel"/>
    <w:tmpl w:val="FFFFFFFF"/>
    <w:lvl w:ilvl="0" w:tplc="C9FEA85A">
      <w:start w:val="1"/>
      <w:numFmt w:val="bullet"/>
      <w:lvlText w:val=""/>
      <w:lvlJc w:val="left"/>
      <w:pPr>
        <w:ind w:left="720" w:hanging="360"/>
      </w:pPr>
      <w:rPr>
        <w:rFonts w:ascii="Symbol" w:hAnsi="Symbol" w:hint="default"/>
      </w:rPr>
    </w:lvl>
    <w:lvl w:ilvl="1" w:tplc="1584D8BA">
      <w:start w:val="1"/>
      <w:numFmt w:val="bullet"/>
      <w:lvlText w:val="o"/>
      <w:lvlJc w:val="left"/>
      <w:pPr>
        <w:ind w:left="1440" w:hanging="360"/>
      </w:pPr>
      <w:rPr>
        <w:rFonts w:ascii="Courier New" w:hAnsi="Courier New" w:hint="default"/>
      </w:rPr>
    </w:lvl>
    <w:lvl w:ilvl="2" w:tplc="D53ACB06">
      <w:start w:val="1"/>
      <w:numFmt w:val="bullet"/>
      <w:lvlText w:val=""/>
      <w:lvlJc w:val="left"/>
      <w:pPr>
        <w:ind w:left="2160" w:hanging="360"/>
      </w:pPr>
      <w:rPr>
        <w:rFonts w:ascii="Wingdings" w:hAnsi="Wingdings" w:hint="default"/>
      </w:rPr>
    </w:lvl>
    <w:lvl w:ilvl="3" w:tplc="209C7892">
      <w:start w:val="1"/>
      <w:numFmt w:val="bullet"/>
      <w:lvlText w:val=""/>
      <w:lvlJc w:val="left"/>
      <w:pPr>
        <w:ind w:left="2880" w:hanging="360"/>
      </w:pPr>
      <w:rPr>
        <w:rFonts w:ascii="Symbol" w:hAnsi="Symbol" w:hint="default"/>
      </w:rPr>
    </w:lvl>
    <w:lvl w:ilvl="4" w:tplc="EA9CF440">
      <w:start w:val="1"/>
      <w:numFmt w:val="bullet"/>
      <w:lvlText w:val="o"/>
      <w:lvlJc w:val="left"/>
      <w:pPr>
        <w:ind w:left="3600" w:hanging="360"/>
      </w:pPr>
      <w:rPr>
        <w:rFonts w:ascii="Courier New" w:hAnsi="Courier New" w:hint="default"/>
      </w:rPr>
    </w:lvl>
    <w:lvl w:ilvl="5" w:tplc="C9DA2EA6">
      <w:start w:val="1"/>
      <w:numFmt w:val="bullet"/>
      <w:lvlText w:val=""/>
      <w:lvlJc w:val="left"/>
      <w:pPr>
        <w:ind w:left="4320" w:hanging="360"/>
      </w:pPr>
      <w:rPr>
        <w:rFonts w:ascii="Wingdings" w:hAnsi="Wingdings" w:hint="default"/>
      </w:rPr>
    </w:lvl>
    <w:lvl w:ilvl="6" w:tplc="EBE67CCA">
      <w:start w:val="1"/>
      <w:numFmt w:val="bullet"/>
      <w:lvlText w:val=""/>
      <w:lvlJc w:val="left"/>
      <w:pPr>
        <w:ind w:left="5040" w:hanging="360"/>
      </w:pPr>
      <w:rPr>
        <w:rFonts w:ascii="Symbol" w:hAnsi="Symbol" w:hint="default"/>
      </w:rPr>
    </w:lvl>
    <w:lvl w:ilvl="7" w:tplc="E5B4AFB8">
      <w:start w:val="1"/>
      <w:numFmt w:val="bullet"/>
      <w:lvlText w:val="o"/>
      <w:lvlJc w:val="left"/>
      <w:pPr>
        <w:ind w:left="5760" w:hanging="360"/>
      </w:pPr>
      <w:rPr>
        <w:rFonts w:ascii="Courier New" w:hAnsi="Courier New" w:hint="default"/>
      </w:rPr>
    </w:lvl>
    <w:lvl w:ilvl="8" w:tplc="D4EC06EA">
      <w:start w:val="1"/>
      <w:numFmt w:val="bullet"/>
      <w:lvlText w:val=""/>
      <w:lvlJc w:val="left"/>
      <w:pPr>
        <w:ind w:left="6480" w:hanging="360"/>
      </w:pPr>
      <w:rPr>
        <w:rFonts w:ascii="Wingdings" w:hAnsi="Wingdings" w:hint="default"/>
      </w:rPr>
    </w:lvl>
  </w:abstractNum>
  <w:abstractNum w:abstractNumId="21" w15:restartNumberingAfterBreak="0">
    <w:nsid w:val="3D7E4882"/>
    <w:multiLevelType w:val="hybridMultilevel"/>
    <w:tmpl w:val="FFFFFFFF"/>
    <w:lvl w:ilvl="0" w:tplc="BE0EC0BC">
      <w:start w:val="1"/>
      <w:numFmt w:val="bullet"/>
      <w:lvlText w:val=""/>
      <w:lvlJc w:val="left"/>
      <w:pPr>
        <w:ind w:left="720" w:hanging="360"/>
      </w:pPr>
      <w:rPr>
        <w:rFonts w:ascii="Symbol" w:hAnsi="Symbol" w:hint="default"/>
      </w:rPr>
    </w:lvl>
    <w:lvl w:ilvl="1" w:tplc="6B2E4A4A">
      <w:start w:val="1"/>
      <w:numFmt w:val="bullet"/>
      <w:lvlText w:val="o"/>
      <w:lvlJc w:val="left"/>
      <w:pPr>
        <w:ind w:left="1440" w:hanging="360"/>
      </w:pPr>
      <w:rPr>
        <w:rFonts w:ascii="Courier New" w:hAnsi="Courier New" w:hint="default"/>
      </w:rPr>
    </w:lvl>
    <w:lvl w:ilvl="2" w:tplc="63286BCC">
      <w:start w:val="1"/>
      <w:numFmt w:val="bullet"/>
      <w:lvlText w:val=""/>
      <w:lvlJc w:val="left"/>
      <w:pPr>
        <w:ind w:left="2160" w:hanging="360"/>
      </w:pPr>
      <w:rPr>
        <w:rFonts w:ascii="Wingdings" w:hAnsi="Wingdings" w:hint="default"/>
      </w:rPr>
    </w:lvl>
    <w:lvl w:ilvl="3" w:tplc="F1D4D1BC">
      <w:start w:val="1"/>
      <w:numFmt w:val="bullet"/>
      <w:lvlText w:val=""/>
      <w:lvlJc w:val="left"/>
      <w:pPr>
        <w:ind w:left="2880" w:hanging="360"/>
      </w:pPr>
      <w:rPr>
        <w:rFonts w:ascii="Symbol" w:hAnsi="Symbol" w:hint="default"/>
      </w:rPr>
    </w:lvl>
    <w:lvl w:ilvl="4" w:tplc="D3C485AA">
      <w:start w:val="1"/>
      <w:numFmt w:val="bullet"/>
      <w:lvlText w:val="o"/>
      <w:lvlJc w:val="left"/>
      <w:pPr>
        <w:ind w:left="3600" w:hanging="360"/>
      </w:pPr>
      <w:rPr>
        <w:rFonts w:ascii="Courier New" w:hAnsi="Courier New" w:hint="default"/>
      </w:rPr>
    </w:lvl>
    <w:lvl w:ilvl="5" w:tplc="47BC7DC0">
      <w:start w:val="1"/>
      <w:numFmt w:val="bullet"/>
      <w:lvlText w:val=""/>
      <w:lvlJc w:val="left"/>
      <w:pPr>
        <w:ind w:left="4320" w:hanging="360"/>
      </w:pPr>
      <w:rPr>
        <w:rFonts w:ascii="Wingdings" w:hAnsi="Wingdings" w:hint="default"/>
      </w:rPr>
    </w:lvl>
    <w:lvl w:ilvl="6" w:tplc="A432A466">
      <w:start w:val="1"/>
      <w:numFmt w:val="bullet"/>
      <w:lvlText w:val=""/>
      <w:lvlJc w:val="left"/>
      <w:pPr>
        <w:ind w:left="5040" w:hanging="360"/>
      </w:pPr>
      <w:rPr>
        <w:rFonts w:ascii="Symbol" w:hAnsi="Symbol" w:hint="default"/>
      </w:rPr>
    </w:lvl>
    <w:lvl w:ilvl="7" w:tplc="6CEE472E">
      <w:start w:val="1"/>
      <w:numFmt w:val="bullet"/>
      <w:lvlText w:val="o"/>
      <w:lvlJc w:val="left"/>
      <w:pPr>
        <w:ind w:left="5760" w:hanging="360"/>
      </w:pPr>
      <w:rPr>
        <w:rFonts w:ascii="Courier New" w:hAnsi="Courier New" w:hint="default"/>
      </w:rPr>
    </w:lvl>
    <w:lvl w:ilvl="8" w:tplc="31E811EC">
      <w:start w:val="1"/>
      <w:numFmt w:val="bullet"/>
      <w:lvlText w:val=""/>
      <w:lvlJc w:val="left"/>
      <w:pPr>
        <w:ind w:left="6480" w:hanging="360"/>
      </w:pPr>
      <w:rPr>
        <w:rFonts w:ascii="Wingdings" w:hAnsi="Wingdings" w:hint="default"/>
      </w:rPr>
    </w:lvl>
  </w:abstractNum>
  <w:abstractNum w:abstractNumId="22" w15:restartNumberingAfterBreak="0">
    <w:nsid w:val="41C86503"/>
    <w:multiLevelType w:val="hybridMultilevel"/>
    <w:tmpl w:val="EB4C7B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1E813CD"/>
    <w:multiLevelType w:val="hybridMultilevel"/>
    <w:tmpl w:val="E45C1A04"/>
    <w:lvl w:ilvl="0" w:tplc="5A6692D4">
      <w:start w:val="1"/>
      <w:numFmt w:val="bullet"/>
      <w:lvlText w:val=""/>
      <w:lvlJc w:val="left"/>
      <w:pPr>
        <w:ind w:left="720" w:hanging="360"/>
      </w:pPr>
      <w:rPr>
        <w:rFonts w:ascii="Symbol" w:hAnsi="Symbol" w:hint="default"/>
        <w:sz w:val="20"/>
        <w:szCs w:val="20"/>
      </w:rPr>
    </w:lvl>
    <w:lvl w:ilvl="1" w:tplc="F2AAF9E8">
      <w:start w:val="1"/>
      <w:numFmt w:val="bullet"/>
      <w:lvlText w:val="o"/>
      <w:lvlJc w:val="left"/>
      <w:pPr>
        <w:ind w:left="1440" w:hanging="360"/>
      </w:pPr>
      <w:rPr>
        <w:rFonts w:ascii="Courier New" w:hAnsi="Courier New" w:hint="default"/>
      </w:rPr>
    </w:lvl>
    <w:lvl w:ilvl="2" w:tplc="CF44EBDE">
      <w:start w:val="1"/>
      <w:numFmt w:val="bullet"/>
      <w:lvlText w:val=""/>
      <w:lvlJc w:val="left"/>
      <w:pPr>
        <w:ind w:left="2160" w:hanging="360"/>
      </w:pPr>
      <w:rPr>
        <w:rFonts w:ascii="Wingdings" w:hAnsi="Wingdings" w:hint="default"/>
      </w:rPr>
    </w:lvl>
    <w:lvl w:ilvl="3" w:tplc="302C7C86">
      <w:start w:val="1"/>
      <w:numFmt w:val="bullet"/>
      <w:lvlText w:val=""/>
      <w:lvlJc w:val="left"/>
      <w:pPr>
        <w:ind w:left="2880" w:hanging="360"/>
      </w:pPr>
      <w:rPr>
        <w:rFonts w:ascii="Symbol" w:hAnsi="Symbol" w:hint="default"/>
      </w:rPr>
    </w:lvl>
    <w:lvl w:ilvl="4" w:tplc="99CCCC7E">
      <w:start w:val="1"/>
      <w:numFmt w:val="bullet"/>
      <w:lvlText w:val="o"/>
      <w:lvlJc w:val="left"/>
      <w:pPr>
        <w:ind w:left="3600" w:hanging="360"/>
      </w:pPr>
      <w:rPr>
        <w:rFonts w:ascii="Courier New" w:hAnsi="Courier New" w:hint="default"/>
      </w:rPr>
    </w:lvl>
    <w:lvl w:ilvl="5" w:tplc="B232A6AC">
      <w:start w:val="1"/>
      <w:numFmt w:val="bullet"/>
      <w:lvlText w:val=""/>
      <w:lvlJc w:val="left"/>
      <w:pPr>
        <w:ind w:left="4320" w:hanging="360"/>
      </w:pPr>
      <w:rPr>
        <w:rFonts w:ascii="Wingdings" w:hAnsi="Wingdings" w:hint="default"/>
      </w:rPr>
    </w:lvl>
    <w:lvl w:ilvl="6" w:tplc="A9C442F6">
      <w:start w:val="1"/>
      <w:numFmt w:val="bullet"/>
      <w:lvlText w:val=""/>
      <w:lvlJc w:val="left"/>
      <w:pPr>
        <w:ind w:left="5040" w:hanging="360"/>
      </w:pPr>
      <w:rPr>
        <w:rFonts w:ascii="Symbol" w:hAnsi="Symbol" w:hint="default"/>
      </w:rPr>
    </w:lvl>
    <w:lvl w:ilvl="7" w:tplc="4B06B900">
      <w:start w:val="1"/>
      <w:numFmt w:val="bullet"/>
      <w:lvlText w:val="o"/>
      <w:lvlJc w:val="left"/>
      <w:pPr>
        <w:ind w:left="5760" w:hanging="360"/>
      </w:pPr>
      <w:rPr>
        <w:rFonts w:ascii="Courier New" w:hAnsi="Courier New" w:hint="default"/>
      </w:rPr>
    </w:lvl>
    <w:lvl w:ilvl="8" w:tplc="A5982868">
      <w:start w:val="1"/>
      <w:numFmt w:val="bullet"/>
      <w:lvlText w:val=""/>
      <w:lvlJc w:val="left"/>
      <w:pPr>
        <w:ind w:left="6480" w:hanging="360"/>
      </w:pPr>
      <w:rPr>
        <w:rFonts w:ascii="Wingdings" w:hAnsi="Wingdings" w:hint="default"/>
      </w:rPr>
    </w:lvl>
  </w:abstractNum>
  <w:abstractNum w:abstractNumId="24" w15:restartNumberingAfterBreak="0">
    <w:nsid w:val="46433BBD"/>
    <w:multiLevelType w:val="multilevel"/>
    <w:tmpl w:val="22C89A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9D24427"/>
    <w:multiLevelType w:val="hybridMultilevel"/>
    <w:tmpl w:val="6DF00B82"/>
    <w:lvl w:ilvl="0" w:tplc="04090001">
      <w:start w:val="1"/>
      <w:numFmt w:val="bullet"/>
      <w:lvlText w:val=""/>
      <w:lvlJc w:val="left"/>
      <w:pPr>
        <w:ind w:left="720" w:hanging="360"/>
      </w:pPr>
      <w:rPr>
        <w:rFonts w:ascii="Symbol" w:hAnsi="Symbol" w:hint="default"/>
      </w:rPr>
    </w:lvl>
    <w:lvl w:ilvl="1" w:tplc="E40C5392">
      <w:start w:val="1"/>
      <w:numFmt w:val="bullet"/>
      <w:lvlText w:val="o"/>
      <w:lvlJc w:val="left"/>
      <w:pPr>
        <w:ind w:left="1440" w:hanging="360"/>
      </w:pPr>
      <w:rPr>
        <w:rFonts w:ascii="Courier New" w:hAnsi="Courier New" w:cs="Courier New" w:hint="default"/>
        <w:sz w:val="22"/>
        <w:szCs w:val="2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9F4565"/>
    <w:multiLevelType w:val="hybridMultilevel"/>
    <w:tmpl w:val="0DEEB2FE"/>
    <w:lvl w:ilvl="0" w:tplc="5CF0D71C">
      <w:start w:val="1"/>
      <w:numFmt w:val="bullet"/>
      <w:lvlText w:val=""/>
      <w:lvlJc w:val="left"/>
      <w:pPr>
        <w:ind w:left="720" w:hanging="360"/>
      </w:pPr>
      <w:rPr>
        <w:rFonts w:ascii="Symbol" w:hAnsi="Symbol" w:hint="default"/>
      </w:rPr>
    </w:lvl>
    <w:lvl w:ilvl="1" w:tplc="DCBCB214">
      <w:start w:val="1"/>
      <w:numFmt w:val="bullet"/>
      <w:lvlText w:val="o"/>
      <w:lvlJc w:val="left"/>
      <w:pPr>
        <w:ind w:left="1440" w:hanging="360"/>
      </w:pPr>
      <w:rPr>
        <w:rFonts w:ascii="Courier New" w:hAnsi="Courier New" w:hint="default"/>
      </w:rPr>
    </w:lvl>
    <w:lvl w:ilvl="2" w:tplc="35928DD0">
      <w:start w:val="1"/>
      <w:numFmt w:val="bullet"/>
      <w:lvlText w:val=""/>
      <w:lvlJc w:val="left"/>
      <w:pPr>
        <w:ind w:left="2160" w:hanging="360"/>
      </w:pPr>
      <w:rPr>
        <w:rFonts w:ascii="Wingdings" w:hAnsi="Wingdings" w:hint="default"/>
      </w:rPr>
    </w:lvl>
    <w:lvl w:ilvl="3" w:tplc="FC52A1B8">
      <w:start w:val="1"/>
      <w:numFmt w:val="bullet"/>
      <w:lvlText w:val=""/>
      <w:lvlJc w:val="left"/>
      <w:pPr>
        <w:ind w:left="2880" w:hanging="360"/>
      </w:pPr>
      <w:rPr>
        <w:rFonts w:ascii="Symbol" w:hAnsi="Symbol" w:hint="default"/>
      </w:rPr>
    </w:lvl>
    <w:lvl w:ilvl="4" w:tplc="BCEA137C">
      <w:start w:val="1"/>
      <w:numFmt w:val="bullet"/>
      <w:lvlText w:val="o"/>
      <w:lvlJc w:val="left"/>
      <w:pPr>
        <w:ind w:left="3600" w:hanging="360"/>
      </w:pPr>
      <w:rPr>
        <w:rFonts w:ascii="Courier New" w:hAnsi="Courier New" w:hint="default"/>
      </w:rPr>
    </w:lvl>
    <w:lvl w:ilvl="5" w:tplc="C6BA6140">
      <w:start w:val="1"/>
      <w:numFmt w:val="bullet"/>
      <w:lvlText w:val=""/>
      <w:lvlJc w:val="left"/>
      <w:pPr>
        <w:ind w:left="4320" w:hanging="360"/>
      </w:pPr>
      <w:rPr>
        <w:rFonts w:ascii="Wingdings" w:hAnsi="Wingdings" w:hint="default"/>
      </w:rPr>
    </w:lvl>
    <w:lvl w:ilvl="6" w:tplc="55FE8C34">
      <w:start w:val="1"/>
      <w:numFmt w:val="bullet"/>
      <w:lvlText w:val=""/>
      <w:lvlJc w:val="left"/>
      <w:pPr>
        <w:ind w:left="5040" w:hanging="360"/>
      </w:pPr>
      <w:rPr>
        <w:rFonts w:ascii="Symbol" w:hAnsi="Symbol" w:hint="default"/>
      </w:rPr>
    </w:lvl>
    <w:lvl w:ilvl="7" w:tplc="17242E80">
      <w:start w:val="1"/>
      <w:numFmt w:val="bullet"/>
      <w:lvlText w:val="o"/>
      <w:lvlJc w:val="left"/>
      <w:pPr>
        <w:ind w:left="5760" w:hanging="360"/>
      </w:pPr>
      <w:rPr>
        <w:rFonts w:ascii="Courier New" w:hAnsi="Courier New" w:hint="default"/>
      </w:rPr>
    </w:lvl>
    <w:lvl w:ilvl="8" w:tplc="684A64C4">
      <w:start w:val="1"/>
      <w:numFmt w:val="bullet"/>
      <w:lvlText w:val=""/>
      <w:lvlJc w:val="left"/>
      <w:pPr>
        <w:ind w:left="6480" w:hanging="360"/>
      </w:pPr>
      <w:rPr>
        <w:rFonts w:ascii="Wingdings" w:hAnsi="Wingdings" w:hint="default"/>
      </w:rPr>
    </w:lvl>
  </w:abstractNum>
  <w:abstractNum w:abstractNumId="27" w15:restartNumberingAfterBreak="0">
    <w:nsid w:val="4FD43918"/>
    <w:multiLevelType w:val="hybridMultilevel"/>
    <w:tmpl w:val="33967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0C02875"/>
    <w:multiLevelType w:val="hybridMultilevel"/>
    <w:tmpl w:val="4CA83AC6"/>
    <w:lvl w:ilvl="0" w:tplc="5626679C">
      <w:start w:val="1"/>
      <w:numFmt w:val="bullet"/>
      <w:lvlText w:val=""/>
      <w:lvlJc w:val="left"/>
      <w:pPr>
        <w:ind w:left="720" w:hanging="360"/>
      </w:pPr>
      <w:rPr>
        <w:rFonts w:ascii="Symbol" w:hAnsi="Symbol" w:hint="default"/>
      </w:rPr>
    </w:lvl>
    <w:lvl w:ilvl="1" w:tplc="22488174">
      <w:start w:val="1"/>
      <w:numFmt w:val="bullet"/>
      <w:lvlText w:val="o"/>
      <w:lvlJc w:val="left"/>
      <w:pPr>
        <w:ind w:left="1440" w:hanging="360"/>
      </w:pPr>
      <w:rPr>
        <w:rFonts w:ascii="Courier New" w:hAnsi="Courier New" w:hint="default"/>
      </w:rPr>
    </w:lvl>
    <w:lvl w:ilvl="2" w:tplc="ADFAD404">
      <w:start w:val="1"/>
      <w:numFmt w:val="bullet"/>
      <w:lvlText w:val=""/>
      <w:lvlJc w:val="left"/>
      <w:pPr>
        <w:ind w:left="2160" w:hanging="360"/>
      </w:pPr>
      <w:rPr>
        <w:rFonts w:ascii="Wingdings" w:hAnsi="Wingdings" w:hint="default"/>
      </w:rPr>
    </w:lvl>
    <w:lvl w:ilvl="3" w:tplc="37844AC0">
      <w:start w:val="1"/>
      <w:numFmt w:val="bullet"/>
      <w:lvlText w:val=""/>
      <w:lvlJc w:val="left"/>
      <w:pPr>
        <w:ind w:left="2880" w:hanging="360"/>
      </w:pPr>
      <w:rPr>
        <w:rFonts w:ascii="Symbol" w:hAnsi="Symbol" w:hint="default"/>
      </w:rPr>
    </w:lvl>
    <w:lvl w:ilvl="4" w:tplc="2DA202D6">
      <w:start w:val="1"/>
      <w:numFmt w:val="bullet"/>
      <w:lvlText w:val="o"/>
      <w:lvlJc w:val="left"/>
      <w:pPr>
        <w:ind w:left="3600" w:hanging="360"/>
      </w:pPr>
      <w:rPr>
        <w:rFonts w:ascii="Courier New" w:hAnsi="Courier New" w:hint="default"/>
      </w:rPr>
    </w:lvl>
    <w:lvl w:ilvl="5" w:tplc="4420DE48">
      <w:start w:val="1"/>
      <w:numFmt w:val="bullet"/>
      <w:lvlText w:val=""/>
      <w:lvlJc w:val="left"/>
      <w:pPr>
        <w:ind w:left="4320" w:hanging="360"/>
      </w:pPr>
      <w:rPr>
        <w:rFonts w:ascii="Wingdings" w:hAnsi="Wingdings" w:hint="default"/>
      </w:rPr>
    </w:lvl>
    <w:lvl w:ilvl="6" w:tplc="04B63498">
      <w:start w:val="1"/>
      <w:numFmt w:val="bullet"/>
      <w:lvlText w:val=""/>
      <w:lvlJc w:val="left"/>
      <w:pPr>
        <w:ind w:left="5040" w:hanging="360"/>
      </w:pPr>
      <w:rPr>
        <w:rFonts w:ascii="Symbol" w:hAnsi="Symbol" w:hint="default"/>
      </w:rPr>
    </w:lvl>
    <w:lvl w:ilvl="7" w:tplc="193ECAD8">
      <w:start w:val="1"/>
      <w:numFmt w:val="bullet"/>
      <w:lvlText w:val="o"/>
      <w:lvlJc w:val="left"/>
      <w:pPr>
        <w:ind w:left="5760" w:hanging="360"/>
      </w:pPr>
      <w:rPr>
        <w:rFonts w:ascii="Courier New" w:hAnsi="Courier New" w:hint="default"/>
      </w:rPr>
    </w:lvl>
    <w:lvl w:ilvl="8" w:tplc="79727EEE">
      <w:start w:val="1"/>
      <w:numFmt w:val="bullet"/>
      <w:lvlText w:val=""/>
      <w:lvlJc w:val="left"/>
      <w:pPr>
        <w:ind w:left="6480" w:hanging="360"/>
      </w:pPr>
      <w:rPr>
        <w:rFonts w:ascii="Wingdings" w:hAnsi="Wingdings" w:hint="default"/>
      </w:rPr>
    </w:lvl>
  </w:abstractNum>
  <w:abstractNum w:abstractNumId="29" w15:restartNumberingAfterBreak="0">
    <w:nsid w:val="5619387B"/>
    <w:multiLevelType w:val="hybridMultilevel"/>
    <w:tmpl w:val="F9281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7F3230"/>
    <w:multiLevelType w:val="hybridMultilevel"/>
    <w:tmpl w:val="10725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E439C3"/>
    <w:multiLevelType w:val="hybridMultilevel"/>
    <w:tmpl w:val="FFFFFFFF"/>
    <w:lvl w:ilvl="0" w:tplc="458459A8">
      <w:start w:val="1"/>
      <w:numFmt w:val="bullet"/>
      <w:lvlText w:val=""/>
      <w:lvlJc w:val="left"/>
      <w:pPr>
        <w:ind w:left="720" w:hanging="360"/>
      </w:pPr>
      <w:rPr>
        <w:rFonts w:ascii="Symbol" w:hAnsi="Symbol" w:hint="default"/>
      </w:rPr>
    </w:lvl>
    <w:lvl w:ilvl="1" w:tplc="DFEAB878">
      <w:start w:val="1"/>
      <w:numFmt w:val="bullet"/>
      <w:lvlText w:val="o"/>
      <w:lvlJc w:val="left"/>
      <w:pPr>
        <w:ind w:left="1440" w:hanging="360"/>
      </w:pPr>
      <w:rPr>
        <w:rFonts w:ascii="Courier New" w:hAnsi="Courier New" w:hint="default"/>
      </w:rPr>
    </w:lvl>
    <w:lvl w:ilvl="2" w:tplc="6898174A">
      <w:start w:val="1"/>
      <w:numFmt w:val="bullet"/>
      <w:lvlText w:val=""/>
      <w:lvlJc w:val="left"/>
      <w:pPr>
        <w:ind w:left="2160" w:hanging="360"/>
      </w:pPr>
      <w:rPr>
        <w:rFonts w:ascii="Wingdings" w:hAnsi="Wingdings" w:hint="default"/>
      </w:rPr>
    </w:lvl>
    <w:lvl w:ilvl="3" w:tplc="D64CCEDA">
      <w:start w:val="1"/>
      <w:numFmt w:val="bullet"/>
      <w:lvlText w:val=""/>
      <w:lvlJc w:val="left"/>
      <w:pPr>
        <w:ind w:left="2880" w:hanging="360"/>
      </w:pPr>
      <w:rPr>
        <w:rFonts w:ascii="Symbol" w:hAnsi="Symbol" w:hint="default"/>
      </w:rPr>
    </w:lvl>
    <w:lvl w:ilvl="4" w:tplc="290627B6">
      <w:start w:val="1"/>
      <w:numFmt w:val="bullet"/>
      <w:lvlText w:val="o"/>
      <w:lvlJc w:val="left"/>
      <w:pPr>
        <w:ind w:left="3600" w:hanging="360"/>
      </w:pPr>
      <w:rPr>
        <w:rFonts w:ascii="Courier New" w:hAnsi="Courier New" w:hint="default"/>
      </w:rPr>
    </w:lvl>
    <w:lvl w:ilvl="5" w:tplc="C88C3E00">
      <w:start w:val="1"/>
      <w:numFmt w:val="bullet"/>
      <w:lvlText w:val=""/>
      <w:lvlJc w:val="left"/>
      <w:pPr>
        <w:ind w:left="4320" w:hanging="360"/>
      </w:pPr>
      <w:rPr>
        <w:rFonts w:ascii="Wingdings" w:hAnsi="Wingdings" w:hint="default"/>
      </w:rPr>
    </w:lvl>
    <w:lvl w:ilvl="6" w:tplc="085898E2">
      <w:start w:val="1"/>
      <w:numFmt w:val="bullet"/>
      <w:lvlText w:val=""/>
      <w:lvlJc w:val="left"/>
      <w:pPr>
        <w:ind w:left="5040" w:hanging="360"/>
      </w:pPr>
      <w:rPr>
        <w:rFonts w:ascii="Symbol" w:hAnsi="Symbol" w:hint="default"/>
      </w:rPr>
    </w:lvl>
    <w:lvl w:ilvl="7" w:tplc="BACA6354">
      <w:start w:val="1"/>
      <w:numFmt w:val="bullet"/>
      <w:lvlText w:val="o"/>
      <w:lvlJc w:val="left"/>
      <w:pPr>
        <w:ind w:left="5760" w:hanging="360"/>
      </w:pPr>
      <w:rPr>
        <w:rFonts w:ascii="Courier New" w:hAnsi="Courier New" w:hint="default"/>
      </w:rPr>
    </w:lvl>
    <w:lvl w:ilvl="8" w:tplc="E78457CE">
      <w:start w:val="1"/>
      <w:numFmt w:val="bullet"/>
      <w:lvlText w:val=""/>
      <w:lvlJc w:val="left"/>
      <w:pPr>
        <w:ind w:left="6480" w:hanging="360"/>
      </w:pPr>
      <w:rPr>
        <w:rFonts w:ascii="Wingdings" w:hAnsi="Wingdings" w:hint="default"/>
      </w:rPr>
    </w:lvl>
  </w:abstractNum>
  <w:abstractNum w:abstractNumId="32" w15:restartNumberingAfterBreak="0">
    <w:nsid w:val="63FA33D2"/>
    <w:multiLevelType w:val="hybridMultilevel"/>
    <w:tmpl w:val="7272E024"/>
    <w:lvl w:ilvl="0" w:tplc="81B2F408">
      <w:start w:val="1"/>
      <w:numFmt w:val="bullet"/>
      <w:lvlText w:val=""/>
      <w:lvlJc w:val="left"/>
      <w:pPr>
        <w:ind w:left="1480" w:hanging="360"/>
      </w:pPr>
      <w:rPr>
        <w:rFonts w:ascii="Symbol" w:hAnsi="Symbol" w:hint="default"/>
        <w:sz w:val="20"/>
        <w:szCs w:val="20"/>
      </w:rPr>
    </w:lvl>
    <w:lvl w:ilvl="1" w:tplc="04090003" w:tentative="1">
      <w:start w:val="1"/>
      <w:numFmt w:val="bullet"/>
      <w:lvlText w:val="o"/>
      <w:lvlJc w:val="left"/>
      <w:pPr>
        <w:ind w:left="2200" w:hanging="360"/>
      </w:pPr>
      <w:rPr>
        <w:rFonts w:ascii="Courier New" w:hAnsi="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33" w15:restartNumberingAfterBreak="0">
    <w:nsid w:val="66C60240"/>
    <w:multiLevelType w:val="hybridMultilevel"/>
    <w:tmpl w:val="B24CB6FE"/>
    <w:lvl w:ilvl="0" w:tplc="BD6EAD58">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0A7D1C"/>
    <w:multiLevelType w:val="hybridMultilevel"/>
    <w:tmpl w:val="BABA0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B1388"/>
    <w:multiLevelType w:val="hybridMultilevel"/>
    <w:tmpl w:val="09B6ED66"/>
    <w:lvl w:ilvl="0" w:tplc="E5F22394">
      <w:start w:val="1"/>
      <w:numFmt w:val="bullet"/>
      <w:lvlText w:val="•"/>
      <w:lvlJc w:val="left"/>
      <w:pPr>
        <w:ind w:left="1800" w:hanging="360"/>
      </w:pPr>
      <w:rPr>
        <w:rFonts w:ascii="Arial" w:hAnsi="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74925A61"/>
    <w:multiLevelType w:val="hybridMultilevel"/>
    <w:tmpl w:val="2D9284B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E81700"/>
    <w:multiLevelType w:val="hybridMultilevel"/>
    <w:tmpl w:val="34608D28"/>
    <w:lvl w:ilvl="0" w:tplc="BF6C0A70">
      <w:start w:val="1"/>
      <w:numFmt w:val="bullet"/>
      <w:lvlText w:val=""/>
      <w:lvlJc w:val="left"/>
      <w:pPr>
        <w:ind w:left="720" w:hanging="360"/>
      </w:pPr>
      <w:rPr>
        <w:rFonts w:ascii="Symbol" w:hAnsi="Symbol" w:hint="default"/>
      </w:rPr>
    </w:lvl>
    <w:lvl w:ilvl="1" w:tplc="C1D6DF6E">
      <w:start w:val="1"/>
      <w:numFmt w:val="bullet"/>
      <w:lvlText w:val="o"/>
      <w:lvlJc w:val="left"/>
      <w:pPr>
        <w:ind w:left="1440" w:hanging="360"/>
      </w:pPr>
      <w:rPr>
        <w:rFonts w:ascii="Courier New" w:hAnsi="Courier New" w:hint="default"/>
      </w:rPr>
    </w:lvl>
    <w:lvl w:ilvl="2" w:tplc="20140DFA">
      <w:start w:val="1"/>
      <w:numFmt w:val="bullet"/>
      <w:lvlText w:val=""/>
      <w:lvlJc w:val="left"/>
      <w:pPr>
        <w:ind w:left="2160" w:hanging="360"/>
      </w:pPr>
      <w:rPr>
        <w:rFonts w:ascii="Wingdings" w:hAnsi="Wingdings" w:hint="default"/>
      </w:rPr>
    </w:lvl>
    <w:lvl w:ilvl="3" w:tplc="AB6849D4">
      <w:start w:val="1"/>
      <w:numFmt w:val="bullet"/>
      <w:lvlText w:val=""/>
      <w:lvlJc w:val="left"/>
      <w:pPr>
        <w:ind w:left="2880" w:hanging="360"/>
      </w:pPr>
      <w:rPr>
        <w:rFonts w:ascii="Symbol" w:hAnsi="Symbol" w:hint="default"/>
      </w:rPr>
    </w:lvl>
    <w:lvl w:ilvl="4" w:tplc="C14AE6B0">
      <w:start w:val="1"/>
      <w:numFmt w:val="bullet"/>
      <w:lvlText w:val="o"/>
      <w:lvlJc w:val="left"/>
      <w:pPr>
        <w:ind w:left="3600" w:hanging="360"/>
      </w:pPr>
      <w:rPr>
        <w:rFonts w:ascii="Courier New" w:hAnsi="Courier New" w:hint="default"/>
      </w:rPr>
    </w:lvl>
    <w:lvl w:ilvl="5" w:tplc="A4E22508">
      <w:start w:val="1"/>
      <w:numFmt w:val="bullet"/>
      <w:lvlText w:val=""/>
      <w:lvlJc w:val="left"/>
      <w:pPr>
        <w:ind w:left="4320" w:hanging="360"/>
      </w:pPr>
      <w:rPr>
        <w:rFonts w:ascii="Wingdings" w:hAnsi="Wingdings" w:hint="default"/>
      </w:rPr>
    </w:lvl>
    <w:lvl w:ilvl="6" w:tplc="055AB850">
      <w:start w:val="1"/>
      <w:numFmt w:val="bullet"/>
      <w:lvlText w:val=""/>
      <w:lvlJc w:val="left"/>
      <w:pPr>
        <w:ind w:left="5040" w:hanging="360"/>
      </w:pPr>
      <w:rPr>
        <w:rFonts w:ascii="Symbol" w:hAnsi="Symbol" w:hint="default"/>
      </w:rPr>
    </w:lvl>
    <w:lvl w:ilvl="7" w:tplc="69DCA6CC">
      <w:start w:val="1"/>
      <w:numFmt w:val="bullet"/>
      <w:lvlText w:val="o"/>
      <w:lvlJc w:val="left"/>
      <w:pPr>
        <w:ind w:left="5760" w:hanging="360"/>
      </w:pPr>
      <w:rPr>
        <w:rFonts w:ascii="Courier New" w:hAnsi="Courier New" w:hint="default"/>
      </w:rPr>
    </w:lvl>
    <w:lvl w:ilvl="8" w:tplc="81E847F4">
      <w:start w:val="1"/>
      <w:numFmt w:val="bullet"/>
      <w:lvlText w:val=""/>
      <w:lvlJc w:val="left"/>
      <w:pPr>
        <w:ind w:left="6480" w:hanging="360"/>
      </w:pPr>
      <w:rPr>
        <w:rFonts w:ascii="Wingdings" w:hAnsi="Wingdings" w:hint="default"/>
      </w:rPr>
    </w:lvl>
  </w:abstractNum>
  <w:abstractNum w:abstractNumId="38" w15:restartNumberingAfterBreak="0">
    <w:nsid w:val="7D654DA8"/>
    <w:multiLevelType w:val="hybridMultilevel"/>
    <w:tmpl w:val="83A26988"/>
    <w:lvl w:ilvl="0" w:tplc="180CF410">
      <w:start w:val="1"/>
      <w:numFmt w:val="upperRoman"/>
      <w:lvlText w:val="%1."/>
      <w:lvlJc w:val="left"/>
      <w:pPr>
        <w:ind w:left="1080" w:hanging="72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24"/>
  </w:num>
  <w:num w:numId="4">
    <w:abstractNumId w:val="12"/>
  </w:num>
  <w:num w:numId="5">
    <w:abstractNumId w:val="19"/>
  </w:num>
  <w:num w:numId="6">
    <w:abstractNumId w:val="35"/>
  </w:num>
  <w:num w:numId="7">
    <w:abstractNumId w:val="10"/>
  </w:num>
  <w:num w:numId="8">
    <w:abstractNumId w:val="18"/>
  </w:num>
  <w:num w:numId="9">
    <w:abstractNumId w:val="32"/>
  </w:num>
  <w:num w:numId="10">
    <w:abstractNumId w:val="36"/>
  </w:num>
  <w:num w:numId="11">
    <w:abstractNumId w:val="6"/>
  </w:num>
  <w:num w:numId="12">
    <w:abstractNumId w:val="7"/>
  </w:num>
  <w:num w:numId="13">
    <w:abstractNumId w:val="38"/>
  </w:num>
  <w:num w:numId="14">
    <w:abstractNumId w:val="11"/>
  </w:num>
  <w:num w:numId="15">
    <w:abstractNumId w:val="30"/>
  </w:num>
  <w:num w:numId="16">
    <w:abstractNumId w:val="29"/>
  </w:num>
  <w:num w:numId="17">
    <w:abstractNumId w:val="33"/>
  </w:num>
  <w:num w:numId="18">
    <w:abstractNumId w:val="17"/>
  </w:num>
  <w:num w:numId="19">
    <w:abstractNumId w:val="0"/>
  </w:num>
  <w:num w:numId="20">
    <w:abstractNumId w:val="23"/>
  </w:num>
  <w:num w:numId="21">
    <w:abstractNumId w:val="26"/>
  </w:num>
  <w:num w:numId="22">
    <w:abstractNumId w:val="3"/>
  </w:num>
  <w:num w:numId="23">
    <w:abstractNumId w:val="13"/>
  </w:num>
  <w:num w:numId="24">
    <w:abstractNumId w:val="14"/>
  </w:num>
  <w:num w:numId="25">
    <w:abstractNumId w:val="16"/>
  </w:num>
  <w:num w:numId="26">
    <w:abstractNumId w:val="28"/>
  </w:num>
  <w:num w:numId="27">
    <w:abstractNumId w:val="37"/>
  </w:num>
  <w:num w:numId="28">
    <w:abstractNumId w:val="4"/>
  </w:num>
  <w:num w:numId="29">
    <w:abstractNumId w:val="31"/>
  </w:num>
  <w:num w:numId="30">
    <w:abstractNumId w:val="1"/>
  </w:num>
  <w:num w:numId="31">
    <w:abstractNumId w:val="20"/>
  </w:num>
  <w:num w:numId="32">
    <w:abstractNumId w:val="21"/>
  </w:num>
  <w:num w:numId="33">
    <w:abstractNumId w:val="9"/>
  </w:num>
  <w:num w:numId="34">
    <w:abstractNumId w:val="15"/>
  </w:num>
  <w:num w:numId="35">
    <w:abstractNumId w:val="34"/>
  </w:num>
  <w:num w:numId="36">
    <w:abstractNumId w:val="25"/>
  </w:num>
  <w:num w:numId="37">
    <w:abstractNumId w:val="2"/>
  </w:num>
  <w:num w:numId="38">
    <w:abstractNumId w:val="22"/>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5461"/>
    <w:rsid w:val="00000BF5"/>
    <w:rsid w:val="00013CF2"/>
    <w:rsid w:val="00020CDE"/>
    <w:rsid w:val="0002576B"/>
    <w:rsid w:val="000406CB"/>
    <w:rsid w:val="00041DB5"/>
    <w:rsid w:val="0004410A"/>
    <w:rsid w:val="0004598A"/>
    <w:rsid w:val="000462B7"/>
    <w:rsid w:val="00046D5B"/>
    <w:rsid w:val="00047FBE"/>
    <w:rsid w:val="000530D8"/>
    <w:rsid w:val="0006248D"/>
    <w:rsid w:val="00064BFB"/>
    <w:rsid w:val="00072CC3"/>
    <w:rsid w:val="00081428"/>
    <w:rsid w:val="000817C4"/>
    <w:rsid w:val="000818A2"/>
    <w:rsid w:val="0008427D"/>
    <w:rsid w:val="00085CCC"/>
    <w:rsid w:val="00086CB7"/>
    <w:rsid w:val="00086EF8"/>
    <w:rsid w:val="0008769E"/>
    <w:rsid w:val="00090FD3"/>
    <w:rsid w:val="00096DF4"/>
    <w:rsid w:val="0009773D"/>
    <w:rsid w:val="000B3C6B"/>
    <w:rsid w:val="000C29EF"/>
    <w:rsid w:val="000C5D55"/>
    <w:rsid w:val="000C7038"/>
    <w:rsid w:val="000C78CE"/>
    <w:rsid w:val="000E5213"/>
    <w:rsid w:val="000E6676"/>
    <w:rsid w:val="000F4B7A"/>
    <w:rsid w:val="000F4D63"/>
    <w:rsid w:val="000F4DA5"/>
    <w:rsid w:val="001068C0"/>
    <w:rsid w:val="00107306"/>
    <w:rsid w:val="001119CF"/>
    <w:rsid w:val="001172CA"/>
    <w:rsid w:val="0012152A"/>
    <w:rsid w:val="00136A67"/>
    <w:rsid w:val="00141E09"/>
    <w:rsid w:val="00147335"/>
    <w:rsid w:val="00147375"/>
    <w:rsid w:val="0016053D"/>
    <w:rsid w:val="00163E6F"/>
    <w:rsid w:val="00167E1B"/>
    <w:rsid w:val="00172EE5"/>
    <w:rsid w:val="00173283"/>
    <w:rsid w:val="00175BFE"/>
    <w:rsid w:val="00176C3F"/>
    <w:rsid w:val="001826F6"/>
    <w:rsid w:val="001961B4"/>
    <w:rsid w:val="001963D3"/>
    <w:rsid w:val="001A71FA"/>
    <w:rsid w:val="001B29C0"/>
    <w:rsid w:val="001B73D7"/>
    <w:rsid w:val="001B7FCB"/>
    <w:rsid w:val="001D6FBE"/>
    <w:rsid w:val="001D7614"/>
    <w:rsid w:val="001E1392"/>
    <w:rsid w:val="001E2380"/>
    <w:rsid w:val="001E30B0"/>
    <w:rsid w:val="001E35E3"/>
    <w:rsid w:val="002019A2"/>
    <w:rsid w:val="0020472F"/>
    <w:rsid w:val="0020585D"/>
    <w:rsid w:val="0021640F"/>
    <w:rsid w:val="002172DF"/>
    <w:rsid w:val="002201AD"/>
    <w:rsid w:val="002253AE"/>
    <w:rsid w:val="00225E6D"/>
    <w:rsid w:val="00227BE7"/>
    <w:rsid w:val="00234A7C"/>
    <w:rsid w:val="002440F0"/>
    <w:rsid w:val="002537C0"/>
    <w:rsid w:val="00261BE3"/>
    <w:rsid w:val="0026335D"/>
    <w:rsid w:val="00263F91"/>
    <w:rsid w:val="002658B7"/>
    <w:rsid w:val="00266FE0"/>
    <w:rsid w:val="00271644"/>
    <w:rsid w:val="00280882"/>
    <w:rsid w:val="00284A94"/>
    <w:rsid w:val="0029016D"/>
    <w:rsid w:val="00296B72"/>
    <w:rsid w:val="00297971"/>
    <w:rsid w:val="002A06D2"/>
    <w:rsid w:val="002A4BB7"/>
    <w:rsid w:val="002A77AA"/>
    <w:rsid w:val="002B58E4"/>
    <w:rsid w:val="002B7DC9"/>
    <w:rsid w:val="002C3CFF"/>
    <w:rsid w:val="002C46AF"/>
    <w:rsid w:val="002D2F8B"/>
    <w:rsid w:val="002E0D3C"/>
    <w:rsid w:val="002E63B0"/>
    <w:rsid w:val="002E79B5"/>
    <w:rsid w:val="002F1C2B"/>
    <w:rsid w:val="002F6FCA"/>
    <w:rsid w:val="00303671"/>
    <w:rsid w:val="00312AD6"/>
    <w:rsid w:val="00313EDF"/>
    <w:rsid w:val="00314EE5"/>
    <w:rsid w:val="003208C3"/>
    <w:rsid w:val="00325BBE"/>
    <w:rsid w:val="0033AB81"/>
    <w:rsid w:val="00344AD5"/>
    <w:rsid w:val="00344FC5"/>
    <w:rsid w:val="00351F4B"/>
    <w:rsid w:val="003537C5"/>
    <w:rsid w:val="00353B15"/>
    <w:rsid w:val="00355F87"/>
    <w:rsid w:val="00357FEC"/>
    <w:rsid w:val="003818B9"/>
    <w:rsid w:val="003830A8"/>
    <w:rsid w:val="00383244"/>
    <w:rsid w:val="00395906"/>
    <w:rsid w:val="003A6F7E"/>
    <w:rsid w:val="003B15B4"/>
    <w:rsid w:val="003B3DBD"/>
    <w:rsid w:val="003C3A02"/>
    <w:rsid w:val="003C7E7E"/>
    <w:rsid w:val="003D0C81"/>
    <w:rsid w:val="003E58C4"/>
    <w:rsid w:val="003E763A"/>
    <w:rsid w:val="003F4442"/>
    <w:rsid w:val="003F4611"/>
    <w:rsid w:val="003F6C06"/>
    <w:rsid w:val="003F7EFC"/>
    <w:rsid w:val="00405A1E"/>
    <w:rsid w:val="00416CCF"/>
    <w:rsid w:val="004175C0"/>
    <w:rsid w:val="004209E8"/>
    <w:rsid w:val="00435DEB"/>
    <w:rsid w:val="00436150"/>
    <w:rsid w:val="00442C5F"/>
    <w:rsid w:val="00444E3E"/>
    <w:rsid w:val="0045693A"/>
    <w:rsid w:val="00457347"/>
    <w:rsid w:val="0046130F"/>
    <w:rsid w:val="00461AD1"/>
    <w:rsid w:val="004634A6"/>
    <w:rsid w:val="00465835"/>
    <w:rsid w:val="00466FB3"/>
    <w:rsid w:val="00467BC6"/>
    <w:rsid w:val="0047133F"/>
    <w:rsid w:val="00471DBF"/>
    <w:rsid w:val="00476037"/>
    <w:rsid w:val="0047753C"/>
    <w:rsid w:val="00480664"/>
    <w:rsid w:val="00481C51"/>
    <w:rsid w:val="0048223F"/>
    <w:rsid w:val="004858C8"/>
    <w:rsid w:val="0048698B"/>
    <w:rsid w:val="00486ACE"/>
    <w:rsid w:val="004919B9"/>
    <w:rsid w:val="004A29D8"/>
    <w:rsid w:val="004A3016"/>
    <w:rsid w:val="004A3688"/>
    <w:rsid w:val="004A4ED4"/>
    <w:rsid w:val="004A6A32"/>
    <w:rsid w:val="004B25AC"/>
    <w:rsid w:val="004B57BD"/>
    <w:rsid w:val="004C1AEC"/>
    <w:rsid w:val="004C3F31"/>
    <w:rsid w:val="004C597B"/>
    <w:rsid w:val="004C6726"/>
    <w:rsid w:val="004E124B"/>
    <w:rsid w:val="004E45E3"/>
    <w:rsid w:val="004E6812"/>
    <w:rsid w:val="004F2A8D"/>
    <w:rsid w:val="004F447A"/>
    <w:rsid w:val="004F786F"/>
    <w:rsid w:val="005011E5"/>
    <w:rsid w:val="005019DF"/>
    <w:rsid w:val="0050510B"/>
    <w:rsid w:val="00510875"/>
    <w:rsid w:val="00513F1E"/>
    <w:rsid w:val="00517E29"/>
    <w:rsid w:val="00521BAD"/>
    <w:rsid w:val="00532C5E"/>
    <w:rsid w:val="00532D61"/>
    <w:rsid w:val="005332C1"/>
    <w:rsid w:val="005410BE"/>
    <w:rsid w:val="005518D4"/>
    <w:rsid w:val="00552AF9"/>
    <w:rsid w:val="00560C23"/>
    <w:rsid w:val="00561466"/>
    <w:rsid w:val="0056334D"/>
    <w:rsid w:val="005653F1"/>
    <w:rsid w:val="0057469B"/>
    <w:rsid w:val="00584E2D"/>
    <w:rsid w:val="00585E28"/>
    <w:rsid w:val="00587723"/>
    <w:rsid w:val="00595544"/>
    <w:rsid w:val="00595E97"/>
    <w:rsid w:val="005A0ABA"/>
    <w:rsid w:val="005A160F"/>
    <w:rsid w:val="005B02FA"/>
    <w:rsid w:val="005B0F1F"/>
    <w:rsid w:val="005B4063"/>
    <w:rsid w:val="005B7EEB"/>
    <w:rsid w:val="005C5BBD"/>
    <w:rsid w:val="005D0679"/>
    <w:rsid w:val="005D615D"/>
    <w:rsid w:val="005D64DD"/>
    <w:rsid w:val="005D787A"/>
    <w:rsid w:val="005E385A"/>
    <w:rsid w:val="005F6DF6"/>
    <w:rsid w:val="005F75D5"/>
    <w:rsid w:val="00604468"/>
    <w:rsid w:val="006063A2"/>
    <w:rsid w:val="00612C87"/>
    <w:rsid w:val="00613259"/>
    <w:rsid w:val="006163A0"/>
    <w:rsid w:val="00620FBE"/>
    <w:rsid w:val="00621847"/>
    <w:rsid w:val="00621DA9"/>
    <w:rsid w:val="00630E7E"/>
    <w:rsid w:val="00631C6D"/>
    <w:rsid w:val="00632443"/>
    <w:rsid w:val="0063766C"/>
    <w:rsid w:val="00642B7A"/>
    <w:rsid w:val="00643832"/>
    <w:rsid w:val="0064758F"/>
    <w:rsid w:val="00651121"/>
    <w:rsid w:val="00651B1F"/>
    <w:rsid w:val="006543B6"/>
    <w:rsid w:val="00660184"/>
    <w:rsid w:val="006657A1"/>
    <w:rsid w:val="006665F7"/>
    <w:rsid w:val="00670591"/>
    <w:rsid w:val="00672677"/>
    <w:rsid w:val="00675BEE"/>
    <w:rsid w:val="00682609"/>
    <w:rsid w:val="0068447D"/>
    <w:rsid w:val="00684520"/>
    <w:rsid w:val="00684835"/>
    <w:rsid w:val="0068628F"/>
    <w:rsid w:val="006953BD"/>
    <w:rsid w:val="00697B87"/>
    <w:rsid w:val="006A1F80"/>
    <w:rsid w:val="006A6BA4"/>
    <w:rsid w:val="006B514C"/>
    <w:rsid w:val="006C29EC"/>
    <w:rsid w:val="006C3FC7"/>
    <w:rsid w:val="006C56D1"/>
    <w:rsid w:val="006D2E3F"/>
    <w:rsid w:val="006D2F47"/>
    <w:rsid w:val="006D3943"/>
    <w:rsid w:val="006E67C3"/>
    <w:rsid w:val="006F3983"/>
    <w:rsid w:val="006F6044"/>
    <w:rsid w:val="007042CB"/>
    <w:rsid w:val="0071198F"/>
    <w:rsid w:val="0071319B"/>
    <w:rsid w:val="0071500D"/>
    <w:rsid w:val="00715A5A"/>
    <w:rsid w:val="007176F3"/>
    <w:rsid w:val="0072083C"/>
    <w:rsid w:val="00721859"/>
    <w:rsid w:val="00723967"/>
    <w:rsid w:val="00733E0A"/>
    <w:rsid w:val="00734DFE"/>
    <w:rsid w:val="007522F8"/>
    <w:rsid w:val="0075351C"/>
    <w:rsid w:val="007646CD"/>
    <w:rsid w:val="007707AC"/>
    <w:rsid w:val="0077766D"/>
    <w:rsid w:val="00777F9C"/>
    <w:rsid w:val="00785048"/>
    <w:rsid w:val="0078739F"/>
    <w:rsid w:val="00787CBE"/>
    <w:rsid w:val="007909E5"/>
    <w:rsid w:val="00791DC4"/>
    <w:rsid w:val="007933A5"/>
    <w:rsid w:val="00793C67"/>
    <w:rsid w:val="007948D4"/>
    <w:rsid w:val="007A03C2"/>
    <w:rsid w:val="007A1CB3"/>
    <w:rsid w:val="007A50E2"/>
    <w:rsid w:val="007B0B7D"/>
    <w:rsid w:val="007B3DDF"/>
    <w:rsid w:val="007B48ED"/>
    <w:rsid w:val="007B73B0"/>
    <w:rsid w:val="007B7638"/>
    <w:rsid w:val="007C148A"/>
    <w:rsid w:val="007C1B9A"/>
    <w:rsid w:val="007C2CC5"/>
    <w:rsid w:val="007E4FC9"/>
    <w:rsid w:val="007F2966"/>
    <w:rsid w:val="00810736"/>
    <w:rsid w:val="0081773F"/>
    <w:rsid w:val="008211A0"/>
    <w:rsid w:val="0082238D"/>
    <w:rsid w:val="008231EC"/>
    <w:rsid w:val="00826950"/>
    <w:rsid w:val="00830526"/>
    <w:rsid w:val="0083059B"/>
    <w:rsid w:val="00836FA3"/>
    <w:rsid w:val="0084144B"/>
    <w:rsid w:val="008526B2"/>
    <w:rsid w:val="008557CE"/>
    <w:rsid w:val="008612C1"/>
    <w:rsid w:val="00863759"/>
    <w:rsid w:val="0086516C"/>
    <w:rsid w:val="0087359F"/>
    <w:rsid w:val="00873D3D"/>
    <w:rsid w:val="008778C0"/>
    <w:rsid w:val="00880ACE"/>
    <w:rsid w:val="00880DC6"/>
    <w:rsid w:val="00890149"/>
    <w:rsid w:val="008915F5"/>
    <w:rsid w:val="008956D9"/>
    <w:rsid w:val="008A3AA3"/>
    <w:rsid w:val="008B361E"/>
    <w:rsid w:val="008B5B1D"/>
    <w:rsid w:val="008B6C2B"/>
    <w:rsid w:val="008C742C"/>
    <w:rsid w:val="008D239C"/>
    <w:rsid w:val="008D6F48"/>
    <w:rsid w:val="008E247E"/>
    <w:rsid w:val="008E2C13"/>
    <w:rsid w:val="008F148A"/>
    <w:rsid w:val="008F3D43"/>
    <w:rsid w:val="009004F4"/>
    <w:rsid w:val="00901ABC"/>
    <w:rsid w:val="00902ED1"/>
    <w:rsid w:val="00905C16"/>
    <w:rsid w:val="00906FB4"/>
    <w:rsid w:val="0091072C"/>
    <w:rsid w:val="00911E82"/>
    <w:rsid w:val="00914EC0"/>
    <w:rsid w:val="009168DD"/>
    <w:rsid w:val="00916EDE"/>
    <w:rsid w:val="0092070A"/>
    <w:rsid w:val="00923A72"/>
    <w:rsid w:val="00924B1A"/>
    <w:rsid w:val="00925706"/>
    <w:rsid w:val="00927E64"/>
    <w:rsid w:val="0093523B"/>
    <w:rsid w:val="009565D8"/>
    <w:rsid w:val="00957B50"/>
    <w:rsid w:val="00960203"/>
    <w:rsid w:val="00960BD2"/>
    <w:rsid w:val="00960C5D"/>
    <w:rsid w:val="00960CC8"/>
    <w:rsid w:val="00963B84"/>
    <w:rsid w:val="00964963"/>
    <w:rsid w:val="00966F4B"/>
    <w:rsid w:val="00982B00"/>
    <w:rsid w:val="00985DA6"/>
    <w:rsid w:val="009912FE"/>
    <w:rsid w:val="009927D1"/>
    <w:rsid w:val="00994A07"/>
    <w:rsid w:val="009950AC"/>
    <w:rsid w:val="009A1385"/>
    <w:rsid w:val="009B0205"/>
    <w:rsid w:val="009B2952"/>
    <w:rsid w:val="009C55B2"/>
    <w:rsid w:val="009C73BE"/>
    <w:rsid w:val="009D2EDC"/>
    <w:rsid w:val="009D30EC"/>
    <w:rsid w:val="009D3AFD"/>
    <w:rsid w:val="009D3DC8"/>
    <w:rsid w:val="009D42D1"/>
    <w:rsid w:val="009D521B"/>
    <w:rsid w:val="009E22B1"/>
    <w:rsid w:val="009E5CB0"/>
    <w:rsid w:val="00A038A0"/>
    <w:rsid w:val="00A03A1D"/>
    <w:rsid w:val="00A1576C"/>
    <w:rsid w:val="00A16B4E"/>
    <w:rsid w:val="00A25299"/>
    <w:rsid w:val="00A26C86"/>
    <w:rsid w:val="00A36676"/>
    <w:rsid w:val="00A366E8"/>
    <w:rsid w:val="00A41D82"/>
    <w:rsid w:val="00A51DBB"/>
    <w:rsid w:val="00A5331F"/>
    <w:rsid w:val="00A53C62"/>
    <w:rsid w:val="00A57AB3"/>
    <w:rsid w:val="00A6124B"/>
    <w:rsid w:val="00A61F88"/>
    <w:rsid w:val="00A61FAC"/>
    <w:rsid w:val="00A65021"/>
    <w:rsid w:val="00A66090"/>
    <w:rsid w:val="00A7659D"/>
    <w:rsid w:val="00A82C3B"/>
    <w:rsid w:val="00A83B10"/>
    <w:rsid w:val="00A84EC5"/>
    <w:rsid w:val="00A8622C"/>
    <w:rsid w:val="00A866B0"/>
    <w:rsid w:val="00A933D9"/>
    <w:rsid w:val="00A947F3"/>
    <w:rsid w:val="00AA1329"/>
    <w:rsid w:val="00AA52F7"/>
    <w:rsid w:val="00AA620F"/>
    <w:rsid w:val="00AA7772"/>
    <w:rsid w:val="00AB22C2"/>
    <w:rsid w:val="00AB48AA"/>
    <w:rsid w:val="00AC0259"/>
    <w:rsid w:val="00AC0934"/>
    <w:rsid w:val="00AC0FF9"/>
    <w:rsid w:val="00AC23B9"/>
    <w:rsid w:val="00AC6F8F"/>
    <w:rsid w:val="00AD2ABA"/>
    <w:rsid w:val="00AD2BAA"/>
    <w:rsid w:val="00AE658D"/>
    <w:rsid w:val="00AE738C"/>
    <w:rsid w:val="00AE7783"/>
    <w:rsid w:val="00AF2828"/>
    <w:rsid w:val="00B000AD"/>
    <w:rsid w:val="00B00E92"/>
    <w:rsid w:val="00B015F6"/>
    <w:rsid w:val="00B04D12"/>
    <w:rsid w:val="00B05AD2"/>
    <w:rsid w:val="00B1102B"/>
    <w:rsid w:val="00B12420"/>
    <w:rsid w:val="00B15BF7"/>
    <w:rsid w:val="00B168D0"/>
    <w:rsid w:val="00B16FFB"/>
    <w:rsid w:val="00B30A95"/>
    <w:rsid w:val="00B36AC5"/>
    <w:rsid w:val="00B438D9"/>
    <w:rsid w:val="00B43BD7"/>
    <w:rsid w:val="00B4468A"/>
    <w:rsid w:val="00B657C9"/>
    <w:rsid w:val="00B6661A"/>
    <w:rsid w:val="00B66E47"/>
    <w:rsid w:val="00B705A4"/>
    <w:rsid w:val="00B70D1F"/>
    <w:rsid w:val="00B70E73"/>
    <w:rsid w:val="00B75DDD"/>
    <w:rsid w:val="00B824E8"/>
    <w:rsid w:val="00B8317E"/>
    <w:rsid w:val="00B91446"/>
    <w:rsid w:val="00B91731"/>
    <w:rsid w:val="00B9632E"/>
    <w:rsid w:val="00B96809"/>
    <w:rsid w:val="00B96A2A"/>
    <w:rsid w:val="00BA010E"/>
    <w:rsid w:val="00BA2A05"/>
    <w:rsid w:val="00BA4DD3"/>
    <w:rsid w:val="00BA4EAE"/>
    <w:rsid w:val="00BB050E"/>
    <w:rsid w:val="00BB08C0"/>
    <w:rsid w:val="00BB1242"/>
    <w:rsid w:val="00BB5905"/>
    <w:rsid w:val="00BC0467"/>
    <w:rsid w:val="00BC116F"/>
    <w:rsid w:val="00BC1C8B"/>
    <w:rsid w:val="00BC4556"/>
    <w:rsid w:val="00BD1931"/>
    <w:rsid w:val="00BD2082"/>
    <w:rsid w:val="00BF3FCC"/>
    <w:rsid w:val="00BF5F7E"/>
    <w:rsid w:val="00BF6689"/>
    <w:rsid w:val="00BF7B8E"/>
    <w:rsid w:val="00C002DA"/>
    <w:rsid w:val="00C01C22"/>
    <w:rsid w:val="00C03624"/>
    <w:rsid w:val="00C04453"/>
    <w:rsid w:val="00C06825"/>
    <w:rsid w:val="00C1104A"/>
    <w:rsid w:val="00C11AC1"/>
    <w:rsid w:val="00C11EA0"/>
    <w:rsid w:val="00C12DE5"/>
    <w:rsid w:val="00C16661"/>
    <w:rsid w:val="00C22291"/>
    <w:rsid w:val="00C2286F"/>
    <w:rsid w:val="00C22AEB"/>
    <w:rsid w:val="00C248DC"/>
    <w:rsid w:val="00C33953"/>
    <w:rsid w:val="00C34FE2"/>
    <w:rsid w:val="00C35290"/>
    <w:rsid w:val="00C450FA"/>
    <w:rsid w:val="00C50AF4"/>
    <w:rsid w:val="00C51F02"/>
    <w:rsid w:val="00C52BF0"/>
    <w:rsid w:val="00C545E9"/>
    <w:rsid w:val="00C6002D"/>
    <w:rsid w:val="00C613D4"/>
    <w:rsid w:val="00C63671"/>
    <w:rsid w:val="00C63695"/>
    <w:rsid w:val="00C64802"/>
    <w:rsid w:val="00C658BE"/>
    <w:rsid w:val="00C760FF"/>
    <w:rsid w:val="00C769EC"/>
    <w:rsid w:val="00C92B81"/>
    <w:rsid w:val="00C94CC4"/>
    <w:rsid w:val="00CA1977"/>
    <w:rsid w:val="00CA43E8"/>
    <w:rsid w:val="00CA79EA"/>
    <w:rsid w:val="00CB2C02"/>
    <w:rsid w:val="00CB316D"/>
    <w:rsid w:val="00CB67A3"/>
    <w:rsid w:val="00CBF9E1"/>
    <w:rsid w:val="00CC3F45"/>
    <w:rsid w:val="00CD6666"/>
    <w:rsid w:val="00CE0E0D"/>
    <w:rsid w:val="00CE10B5"/>
    <w:rsid w:val="00CE18B8"/>
    <w:rsid w:val="00CE6888"/>
    <w:rsid w:val="00CF37DE"/>
    <w:rsid w:val="00D04275"/>
    <w:rsid w:val="00D046E2"/>
    <w:rsid w:val="00D06F21"/>
    <w:rsid w:val="00D115DC"/>
    <w:rsid w:val="00D21D59"/>
    <w:rsid w:val="00D30FDE"/>
    <w:rsid w:val="00D373D4"/>
    <w:rsid w:val="00D40110"/>
    <w:rsid w:val="00D55461"/>
    <w:rsid w:val="00D64F80"/>
    <w:rsid w:val="00D737BD"/>
    <w:rsid w:val="00D74FFA"/>
    <w:rsid w:val="00D75A3A"/>
    <w:rsid w:val="00D87F0B"/>
    <w:rsid w:val="00D9183E"/>
    <w:rsid w:val="00D91F71"/>
    <w:rsid w:val="00D9371E"/>
    <w:rsid w:val="00DA2007"/>
    <w:rsid w:val="00DB0849"/>
    <w:rsid w:val="00DB094E"/>
    <w:rsid w:val="00DB4C60"/>
    <w:rsid w:val="00DF34E6"/>
    <w:rsid w:val="00DF388B"/>
    <w:rsid w:val="00DF4093"/>
    <w:rsid w:val="00E1429D"/>
    <w:rsid w:val="00E159B4"/>
    <w:rsid w:val="00E162BB"/>
    <w:rsid w:val="00E1788C"/>
    <w:rsid w:val="00E21105"/>
    <w:rsid w:val="00E2112C"/>
    <w:rsid w:val="00E31C18"/>
    <w:rsid w:val="00E325C7"/>
    <w:rsid w:val="00E33437"/>
    <w:rsid w:val="00E34E3F"/>
    <w:rsid w:val="00E4168C"/>
    <w:rsid w:val="00E41860"/>
    <w:rsid w:val="00E41FDA"/>
    <w:rsid w:val="00E42AE2"/>
    <w:rsid w:val="00E44ADC"/>
    <w:rsid w:val="00E51A27"/>
    <w:rsid w:val="00E5223B"/>
    <w:rsid w:val="00E63D66"/>
    <w:rsid w:val="00E64F3B"/>
    <w:rsid w:val="00E670A0"/>
    <w:rsid w:val="00E7356F"/>
    <w:rsid w:val="00E75891"/>
    <w:rsid w:val="00E97706"/>
    <w:rsid w:val="00EA2332"/>
    <w:rsid w:val="00EA715F"/>
    <w:rsid w:val="00EB0157"/>
    <w:rsid w:val="00EB16CE"/>
    <w:rsid w:val="00EC1867"/>
    <w:rsid w:val="00EC7186"/>
    <w:rsid w:val="00ED4C12"/>
    <w:rsid w:val="00ED4D73"/>
    <w:rsid w:val="00ED77A6"/>
    <w:rsid w:val="00EE09A1"/>
    <w:rsid w:val="00EE1FFE"/>
    <w:rsid w:val="00EE6FB4"/>
    <w:rsid w:val="00EF6278"/>
    <w:rsid w:val="00F05068"/>
    <w:rsid w:val="00F068E3"/>
    <w:rsid w:val="00F06ACD"/>
    <w:rsid w:val="00F07C69"/>
    <w:rsid w:val="00F1048D"/>
    <w:rsid w:val="00F1489A"/>
    <w:rsid w:val="00F14CA0"/>
    <w:rsid w:val="00F152EB"/>
    <w:rsid w:val="00F15BFF"/>
    <w:rsid w:val="00F20607"/>
    <w:rsid w:val="00F239E1"/>
    <w:rsid w:val="00F26DBF"/>
    <w:rsid w:val="00F27C5B"/>
    <w:rsid w:val="00F37E00"/>
    <w:rsid w:val="00F51809"/>
    <w:rsid w:val="00F51829"/>
    <w:rsid w:val="00F532C1"/>
    <w:rsid w:val="00F556B7"/>
    <w:rsid w:val="00F716B0"/>
    <w:rsid w:val="00F73724"/>
    <w:rsid w:val="00F76CBD"/>
    <w:rsid w:val="00F83650"/>
    <w:rsid w:val="00F84DC2"/>
    <w:rsid w:val="00F8519E"/>
    <w:rsid w:val="00F8549A"/>
    <w:rsid w:val="00F86293"/>
    <w:rsid w:val="00F91388"/>
    <w:rsid w:val="00F944F3"/>
    <w:rsid w:val="00FB1609"/>
    <w:rsid w:val="00FB2B28"/>
    <w:rsid w:val="00FC0A69"/>
    <w:rsid w:val="00FC56D3"/>
    <w:rsid w:val="00FC6206"/>
    <w:rsid w:val="00FD7459"/>
    <w:rsid w:val="00FD79AF"/>
    <w:rsid w:val="00FD7F88"/>
    <w:rsid w:val="00FE0CDA"/>
    <w:rsid w:val="00FE7679"/>
    <w:rsid w:val="00FF13F5"/>
    <w:rsid w:val="00FF318B"/>
    <w:rsid w:val="00FF67B3"/>
    <w:rsid w:val="00FF746D"/>
    <w:rsid w:val="011751FE"/>
    <w:rsid w:val="0134897C"/>
    <w:rsid w:val="01A341FF"/>
    <w:rsid w:val="01A72891"/>
    <w:rsid w:val="01BD6311"/>
    <w:rsid w:val="0201CA75"/>
    <w:rsid w:val="02256022"/>
    <w:rsid w:val="02437B7E"/>
    <w:rsid w:val="024C6365"/>
    <w:rsid w:val="02614027"/>
    <w:rsid w:val="026E3961"/>
    <w:rsid w:val="02BD604E"/>
    <w:rsid w:val="03050C03"/>
    <w:rsid w:val="0311D5E0"/>
    <w:rsid w:val="031F75A7"/>
    <w:rsid w:val="03AF75AE"/>
    <w:rsid w:val="042942DD"/>
    <w:rsid w:val="04747E19"/>
    <w:rsid w:val="051054E1"/>
    <w:rsid w:val="058E3C3E"/>
    <w:rsid w:val="06214289"/>
    <w:rsid w:val="069C496F"/>
    <w:rsid w:val="06C1E473"/>
    <w:rsid w:val="0760D424"/>
    <w:rsid w:val="07750368"/>
    <w:rsid w:val="085A4FBA"/>
    <w:rsid w:val="088C5CA1"/>
    <w:rsid w:val="08AEBEC5"/>
    <w:rsid w:val="08B7B372"/>
    <w:rsid w:val="09D078DD"/>
    <w:rsid w:val="0A082958"/>
    <w:rsid w:val="0A1311DD"/>
    <w:rsid w:val="0A90E327"/>
    <w:rsid w:val="0C2ABED4"/>
    <w:rsid w:val="0C9FD9B7"/>
    <w:rsid w:val="0DA4F689"/>
    <w:rsid w:val="0DC79781"/>
    <w:rsid w:val="0E112A8F"/>
    <w:rsid w:val="0F1C4AA0"/>
    <w:rsid w:val="0F2DD032"/>
    <w:rsid w:val="0F93D6A1"/>
    <w:rsid w:val="0F9CE08B"/>
    <w:rsid w:val="0FEF6DEF"/>
    <w:rsid w:val="10307F91"/>
    <w:rsid w:val="103616FA"/>
    <w:rsid w:val="104FECE0"/>
    <w:rsid w:val="10579435"/>
    <w:rsid w:val="1065A8A7"/>
    <w:rsid w:val="10CB4C14"/>
    <w:rsid w:val="10F7481E"/>
    <w:rsid w:val="111059DE"/>
    <w:rsid w:val="112224A6"/>
    <w:rsid w:val="11384D96"/>
    <w:rsid w:val="11A00D44"/>
    <w:rsid w:val="11BC54E3"/>
    <w:rsid w:val="121F3278"/>
    <w:rsid w:val="1289912D"/>
    <w:rsid w:val="12EA5800"/>
    <w:rsid w:val="133C1BF4"/>
    <w:rsid w:val="1366C4AE"/>
    <w:rsid w:val="14788F44"/>
    <w:rsid w:val="14AD3A9A"/>
    <w:rsid w:val="154E6EA8"/>
    <w:rsid w:val="17102A50"/>
    <w:rsid w:val="171C383D"/>
    <w:rsid w:val="18207496"/>
    <w:rsid w:val="1864F721"/>
    <w:rsid w:val="18E42634"/>
    <w:rsid w:val="194E083E"/>
    <w:rsid w:val="197270AB"/>
    <w:rsid w:val="1A09DABA"/>
    <w:rsid w:val="1A48076F"/>
    <w:rsid w:val="1A49A52E"/>
    <w:rsid w:val="1A8796FE"/>
    <w:rsid w:val="1BCFF81A"/>
    <w:rsid w:val="1BE68CC9"/>
    <w:rsid w:val="1C0AAE34"/>
    <w:rsid w:val="1CC5AC54"/>
    <w:rsid w:val="1CF2345A"/>
    <w:rsid w:val="1D1C9F4D"/>
    <w:rsid w:val="1D775F91"/>
    <w:rsid w:val="2012D450"/>
    <w:rsid w:val="20333501"/>
    <w:rsid w:val="2048811C"/>
    <w:rsid w:val="20971384"/>
    <w:rsid w:val="20E4859D"/>
    <w:rsid w:val="20F74917"/>
    <w:rsid w:val="213F9D13"/>
    <w:rsid w:val="2195DDD2"/>
    <w:rsid w:val="21FA2422"/>
    <w:rsid w:val="2205E4CB"/>
    <w:rsid w:val="22149CF2"/>
    <w:rsid w:val="222B5745"/>
    <w:rsid w:val="22C0D8F0"/>
    <w:rsid w:val="2349DA76"/>
    <w:rsid w:val="2384BF07"/>
    <w:rsid w:val="24141101"/>
    <w:rsid w:val="2445081B"/>
    <w:rsid w:val="248FF420"/>
    <w:rsid w:val="252D3E18"/>
    <w:rsid w:val="259A18DD"/>
    <w:rsid w:val="26584909"/>
    <w:rsid w:val="26715F2E"/>
    <w:rsid w:val="268D9C0A"/>
    <w:rsid w:val="27716FFE"/>
    <w:rsid w:val="27D84309"/>
    <w:rsid w:val="27F1CAB1"/>
    <w:rsid w:val="28BDDBCE"/>
    <w:rsid w:val="28F5BCFB"/>
    <w:rsid w:val="29598D5A"/>
    <w:rsid w:val="295B8598"/>
    <w:rsid w:val="29CC366C"/>
    <w:rsid w:val="2A1ED1CE"/>
    <w:rsid w:val="2A83F16E"/>
    <w:rsid w:val="2A9DF26D"/>
    <w:rsid w:val="2AA0D9EA"/>
    <w:rsid w:val="2B115C79"/>
    <w:rsid w:val="2B23AB8F"/>
    <w:rsid w:val="2B398FA0"/>
    <w:rsid w:val="2B5193A8"/>
    <w:rsid w:val="2BBF5816"/>
    <w:rsid w:val="2BD1B83E"/>
    <w:rsid w:val="2D70F3FD"/>
    <w:rsid w:val="2D773A83"/>
    <w:rsid w:val="2D874779"/>
    <w:rsid w:val="2D90DD2C"/>
    <w:rsid w:val="2DC920A7"/>
    <w:rsid w:val="2DCC945A"/>
    <w:rsid w:val="2DFCC3A2"/>
    <w:rsid w:val="2E5D681D"/>
    <w:rsid w:val="2E9CFBCF"/>
    <w:rsid w:val="2F52E7FB"/>
    <w:rsid w:val="2F733867"/>
    <w:rsid w:val="3018DAA8"/>
    <w:rsid w:val="305BE355"/>
    <w:rsid w:val="30771992"/>
    <w:rsid w:val="307E0EBD"/>
    <w:rsid w:val="310BA48D"/>
    <w:rsid w:val="317F85BC"/>
    <w:rsid w:val="31C34E8D"/>
    <w:rsid w:val="324285F9"/>
    <w:rsid w:val="325596E4"/>
    <w:rsid w:val="32747A30"/>
    <w:rsid w:val="32919BE2"/>
    <w:rsid w:val="329C4F27"/>
    <w:rsid w:val="32BD0778"/>
    <w:rsid w:val="32BD8CE2"/>
    <w:rsid w:val="3318EF3D"/>
    <w:rsid w:val="3408810C"/>
    <w:rsid w:val="34E24F02"/>
    <w:rsid w:val="3520DA69"/>
    <w:rsid w:val="357E6F1A"/>
    <w:rsid w:val="36E84BA1"/>
    <w:rsid w:val="37624AE5"/>
    <w:rsid w:val="37712870"/>
    <w:rsid w:val="37D72499"/>
    <w:rsid w:val="381B88A1"/>
    <w:rsid w:val="3874E79A"/>
    <w:rsid w:val="388AFA62"/>
    <w:rsid w:val="38D33A67"/>
    <w:rsid w:val="391395BA"/>
    <w:rsid w:val="393F00E0"/>
    <w:rsid w:val="39B2755C"/>
    <w:rsid w:val="3A2D8675"/>
    <w:rsid w:val="3AA27131"/>
    <w:rsid w:val="3B614EA4"/>
    <w:rsid w:val="3CF3E2EE"/>
    <w:rsid w:val="3D621069"/>
    <w:rsid w:val="3E20363D"/>
    <w:rsid w:val="3EB5AD64"/>
    <w:rsid w:val="3F17C820"/>
    <w:rsid w:val="3F69CEB6"/>
    <w:rsid w:val="3F6C4516"/>
    <w:rsid w:val="3F9351E8"/>
    <w:rsid w:val="3FBCC30F"/>
    <w:rsid w:val="405606E5"/>
    <w:rsid w:val="406BE09D"/>
    <w:rsid w:val="40A015B2"/>
    <w:rsid w:val="40F69E1D"/>
    <w:rsid w:val="411D3665"/>
    <w:rsid w:val="419F4CE8"/>
    <w:rsid w:val="42201F8E"/>
    <w:rsid w:val="42B1C957"/>
    <w:rsid w:val="42FF85E8"/>
    <w:rsid w:val="4445DCF9"/>
    <w:rsid w:val="450EF169"/>
    <w:rsid w:val="45830ED8"/>
    <w:rsid w:val="45FA3BBA"/>
    <w:rsid w:val="47636B1A"/>
    <w:rsid w:val="47AF219E"/>
    <w:rsid w:val="47B3963D"/>
    <w:rsid w:val="47D4D057"/>
    <w:rsid w:val="47D729EF"/>
    <w:rsid w:val="47F3BC14"/>
    <w:rsid w:val="485B85B3"/>
    <w:rsid w:val="48D0CEFA"/>
    <w:rsid w:val="48F93AB4"/>
    <w:rsid w:val="4909E60C"/>
    <w:rsid w:val="4918AB19"/>
    <w:rsid w:val="4988584D"/>
    <w:rsid w:val="49B45D0B"/>
    <w:rsid w:val="4A621FDB"/>
    <w:rsid w:val="4A699E2F"/>
    <w:rsid w:val="4A831737"/>
    <w:rsid w:val="4B0887D2"/>
    <w:rsid w:val="4B6B4C6B"/>
    <w:rsid w:val="4C6B280F"/>
    <w:rsid w:val="4CB3B1AA"/>
    <w:rsid w:val="4CC1B0E7"/>
    <w:rsid w:val="4E08E7D5"/>
    <w:rsid w:val="4EC2D1EC"/>
    <w:rsid w:val="4FDB13FF"/>
    <w:rsid w:val="5041309E"/>
    <w:rsid w:val="50DA0CF8"/>
    <w:rsid w:val="51596ADC"/>
    <w:rsid w:val="51631470"/>
    <w:rsid w:val="51A6DA27"/>
    <w:rsid w:val="529463C4"/>
    <w:rsid w:val="52953488"/>
    <w:rsid w:val="53168EC7"/>
    <w:rsid w:val="5441305A"/>
    <w:rsid w:val="54CCB34B"/>
    <w:rsid w:val="55869CBE"/>
    <w:rsid w:val="559BE776"/>
    <w:rsid w:val="55EB70B8"/>
    <w:rsid w:val="55FDC602"/>
    <w:rsid w:val="560C133A"/>
    <w:rsid w:val="568EC726"/>
    <w:rsid w:val="56A34C93"/>
    <w:rsid w:val="56B6DD24"/>
    <w:rsid w:val="56E58AE3"/>
    <w:rsid w:val="572C55F0"/>
    <w:rsid w:val="58E6ACA9"/>
    <w:rsid w:val="58EEECD9"/>
    <w:rsid w:val="59EF46C4"/>
    <w:rsid w:val="5A0D97D6"/>
    <w:rsid w:val="5A1F6BE4"/>
    <w:rsid w:val="5A65FA4F"/>
    <w:rsid w:val="5AAE72B3"/>
    <w:rsid w:val="5AC2BA70"/>
    <w:rsid w:val="5B06DAD1"/>
    <w:rsid w:val="5B37956B"/>
    <w:rsid w:val="5BA39B84"/>
    <w:rsid w:val="5CE3BCB1"/>
    <w:rsid w:val="5D9326A5"/>
    <w:rsid w:val="5E1B77BA"/>
    <w:rsid w:val="5EC8B603"/>
    <w:rsid w:val="5EF6245B"/>
    <w:rsid w:val="5FAE6C64"/>
    <w:rsid w:val="60BCEDA7"/>
    <w:rsid w:val="60E36D55"/>
    <w:rsid w:val="60EC4F4B"/>
    <w:rsid w:val="619F5C44"/>
    <w:rsid w:val="61E86971"/>
    <w:rsid w:val="61FD5909"/>
    <w:rsid w:val="620243FB"/>
    <w:rsid w:val="626D9615"/>
    <w:rsid w:val="62AFF522"/>
    <w:rsid w:val="62C5D790"/>
    <w:rsid w:val="62D48AEB"/>
    <w:rsid w:val="654C68B6"/>
    <w:rsid w:val="65AB1394"/>
    <w:rsid w:val="6604A542"/>
    <w:rsid w:val="67206105"/>
    <w:rsid w:val="67616DC4"/>
    <w:rsid w:val="67D76B3D"/>
    <w:rsid w:val="6874C560"/>
    <w:rsid w:val="68841889"/>
    <w:rsid w:val="69F25C83"/>
    <w:rsid w:val="6B0BA250"/>
    <w:rsid w:val="6BAE6D31"/>
    <w:rsid w:val="6BF0C68F"/>
    <w:rsid w:val="6C34E2ED"/>
    <w:rsid w:val="6C49FFA2"/>
    <w:rsid w:val="6C910067"/>
    <w:rsid w:val="6CC800AA"/>
    <w:rsid w:val="6D9CE98E"/>
    <w:rsid w:val="6E12969A"/>
    <w:rsid w:val="6E3DC223"/>
    <w:rsid w:val="6EC83247"/>
    <w:rsid w:val="6F1DAFEC"/>
    <w:rsid w:val="6F66FA9B"/>
    <w:rsid w:val="6F6AB379"/>
    <w:rsid w:val="6F8C3D66"/>
    <w:rsid w:val="6FCFE4A4"/>
    <w:rsid w:val="6FF96EDD"/>
    <w:rsid w:val="7055E884"/>
    <w:rsid w:val="7072CF0F"/>
    <w:rsid w:val="70F904DE"/>
    <w:rsid w:val="7107BE20"/>
    <w:rsid w:val="71172B45"/>
    <w:rsid w:val="7120A17F"/>
    <w:rsid w:val="713A1B03"/>
    <w:rsid w:val="7232D4AF"/>
    <w:rsid w:val="72426C30"/>
    <w:rsid w:val="7247C83A"/>
    <w:rsid w:val="72A861C4"/>
    <w:rsid w:val="7316B435"/>
    <w:rsid w:val="7347A3A1"/>
    <w:rsid w:val="73F0D338"/>
    <w:rsid w:val="74AF0B52"/>
    <w:rsid w:val="74B687E6"/>
    <w:rsid w:val="74C008ED"/>
    <w:rsid w:val="752E62E5"/>
    <w:rsid w:val="755CDF57"/>
    <w:rsid w:val="75750A14"/>
    <w:rsid w:val="75C06356"/>
    <w:rsid w:val="75FF2EBD"/>
    <w:rsid w:val="7619ECAF"/>
    <w:rsid w:val="76460E5D"/>
    <w:rsid w:val="76561298"/>
    <w:rsid w:val="76C893F2"/>
    <w:rsid w:val="76C93A38"/>
    <w:rsid w:val="76FE28AD"/>
    <w:rsid w:val="7746242C"/>
    <w:rsid w:val="774E5280"/>
    <w:rsid w:val="77640FF8"/>
    <w:rsid w:val="78549D78"/>
    <w:rsid w:val="787DA165"/>
    <w:rsid w:val="78B69676"/>
    <w:rsid w:val="78C638E6"/>
    <w:rsid w:val="78EE08D2"/>
    <w:rsid w:val="79377E75"/>
    <w:rsid w:val="7A1D5FC8"/>
    <w:rsid w:val="7AA139A2"/>
    <w:rsid w:val="7B18A24C"/>
    <w:rsid w:val="7BC104B6"/>
    <w:rsid w:val="7C6BCCE1"/>
    <w:rsid w:val="7C789619"/>
    <w:rsid w:val="7D2FE010"/>
    <w:rsid w:val="7D3DA87A"/>
    <w:rsid w:val="7D9FFB76"/>
    <w:rsid w:val="7DAB6521"/>
    <w:rsid w:val="7DFD198B"/>
    <w:rsid w:val="7EA30AA1"/>
    <w:rsid w:val="7F443E6B"/>
    <w:rsid w:val="7F936378"/>
    <w:rsid w:val="7FC2DB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AE225BF"/>
  <w15:chartTrackingRefBased/>
  <w15:docId w15:val="{8DE10378-14BD-4DCB-9660-53FCDFC1D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04468"/>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5461"/>
    <w:pPr>
      <w:ind w:left="720"/>
      <w:contextualSpacing/>
    </w:pPr>
  </w:style>
  <w:style w:type="paragraph" w:styleId="Header">
    <w:name w:val="header"/>
    <w:basedOn w:val="Normal"/>
    <w:link w:val="HeaderChar"/>
    <w:uiPriority w:val="99"/>
    <w:unhideWhenUsed/>
    <w:rsid w:val="00D55461"/>
    <w:pPr>
      <w:tabs>
        <w:tab w:val="center" w:pos="4680"/>
        <w:tab w:val="right" w:pos="9360"/>
      </w:tabs>
    </w:pPr>
  </w:style>
  <w:style w:type="character" w:customStyle="1" w:styleId="HeaderChar">
    <w:name w:val="Header Char"/>
    <w:basedOn w:val="DefaultParagraphFont"/>
    <w:link w:val="Header"/>
    <w:uiPriority w:val="99"/>
    <w:rsid w:val="00D55461"/>
  </w:style>
  <w:style w:type="paragraph" w:styleId="Footer">
    <w:name w:val="footer"/>
    <w:basedOn w:val="Normal"/>
    <w:link w:val="FooterChar"/>
    <w:uiPriority w:val="99"/>
    <w:unhideWhenUsed/>
    <w:rsid w:val="00D55461"/>
    <w:pPr>
      <w:tabs>
        <w:tab w:val="center" w:pos="4680"/>
        <w:tab w:val="right" w:pos="9360"/>
      </w:tabs>
    </w:pPr>
  </w:style>
  <w:style w:type="character" w:customStyle="1" w:styleId="FooterChar">
    <w:name w:val="Footer Char"/>
    <w:basedOn w:val="DefaultParagraphFont"/>
    <w:link w:val="Footer"/>
    <w:uiPriority w:val="99"/>
    <w:rsid w:val="00D55461"/>
  </w:style>
  <w:style w:type="character" w:styleId="PageNumber">
    <w:name w:val="page number"/>
    <w:basedOn w:val="DefaultParagraphFont"/>
    <w:uiPriority w:val="99"/>
    <w:semiHidden/>
    <w:unhideWhenUsed/>
    <w:rsid w:val="00D55461"/>
  </w:style>
  <w:style w:type="paragraph" w:styleId="NormalWeb">
    <w:name w:val="Normal (Web)"/>
    <w:basedOn w:val="Normal"/>
    <w:uiPriority w:val="99"/>
    <w:semiHidden/>
    <w:unhideWhenUsed/>
    <w:rsid w:val="00D55461"/>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D55461"/>
  </w:style>
  <w:style w:type="paragraph" w:styleId="BalloonText">
    <w:name w:val="Balloon Text"/>
    <w:basedOn w:val="Normal"/>
    <w:link w:val="BalloonTextChar"/>
    <w:uiPriority w:val="99"/>
    <w:semiHidden/>
    <w:unhideWhenUsed/>
    <w:rsid w:val="00D5546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55461"/>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C7E7E"/>
    <w:rPr>
      <w:sz w:val="16"/>
      <w:szCs w:val="16"/>
    </w:rPr>
  </w:style>
  <w:style w:type="paragraph" w:styleId="CommentText">
    <w:name w:val="annotation text"/>
    <w:basedOn w:val="Normal"/>
    <w:link w:val="CommentTextChar"/>
    <w:uiPriority w:val="99"/>
    <w:semiHidden/>
    <w:unhideWhenUsed/>
    <w:rsid w:val="003C7E7E"/>
    <w:rPr>
      <w:sz w:val="20"/>
      <w:szCs w:val="20"/>
    </w:rPr>
  </w:style>
  <w:style w:type="character" w:customStyle="1" w:styleId="CommentTextChar">
    <w:name w:val="Comment Text Char"/>
    <w:basedOn w:val="DefaultParagraphFont"/>
    <w:link w:val="CommentText"/>
    <w:uiPriority w:val="99"/>
    <w:semiHidden/>
    <w:rsid w:val="003C7E7E"/>
    <w:rPr>
      <w:sz w:val="20"/>
      <w:szCs w:val="20"/>
    </w:rPr>
  </w:style>
  <w:style w:type="paragraph" w:styleId="CommentSubject">
    <w:name w:val="annotation subject"/>
    <w:basedOn w:val="CommentText"/>
    <w:next w:val="CommentText"/>
    <w:link w:val="CommentSubjectChar"/>
    <w:uiPriority w:val="99"/>
    <w:semiHidden/>
    <w:unhideWhenUsed/>
    <w:rsid w:val="003C7E7E"/>
    <w:rPr>
      <w:b/>
      <w:bCs/>
    </w:rPr>
  </w:style>
  <w:style w:type="character" w:customStyle="1" w:styleId="CommentSubjectChar">
    <w:name w:val="Comment Subject Char"/>
    <w:basedOn w:val="CommentTextChar"/>
    <w:link w:val="CommentSubject"/>
    <w:uiPriority w:val="99"/>
    <w:semiHidden/>
    <w:rsid w:val="003C7E7E"/>
    <w:rPr>
      <w:b/>
      <w:bCs/>
      <w:sz w:val="20"/>
      <w:szCs w:val="20"/>
    </w:rPr>
  </w:style>
  <w:style w:type="paragraph" w:customStyle="1" w:styleId="xmsonormal">
    <w:name w:val="x_msonormal"/>
    <w:basedOn w:val="Normal"/>
    <w:rsid w:val="003C7E7E"/>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C7E7E"/>
    <w:rPr>
      <w:color w:val="0000FF"/>
      <w:u w:val="single"/>
    </w:rPr>
  </w:style>
  <w:style w:type="character" w:customStyle="1" w:styleId="Heading1Char">
    <w:name w:val="Heading 1 Char"/>
    <w:basedOn w:val="DefaultParagraphFont"/>
    <w:link w:val="Heading1"/>
    <w:uiPriority w:val="9"/>
    <w:rsid w:val="00604468"/>
    <w:rPr>
      <w:rFonts w:asciiTheme="majorHAnsi" w:eastAsiaTheme="majorEastAsia" w:hAnsiTheme="majorHAnsi" w:cstheme="majorBidi"/>
      <w:color w:val="2F5496" w:themeColor="accent1" w:themeShade="BF"/>
      <w:sz w:val="32"/>
      <w:szCs w:val="32"/>
    </w:rPr>
  </w:style>
  <w:style w:type="character" w:customStyle="1" w:styleId="UnresolvedMention1">
    <w:name w:val="Unresolved Mention1"/>
    <w:basedOn w:val="DefaultParagraphFont"/>
    <w:uiPriority w:val="99"/>
    <w:semiHidden/>
    <w:unhideWhenUsed/>
    <w:rsid w:val="00604468"/>
    <w:rPr>
      <w:color w:val="605E5C"/>
      <w:shd w:val="clear" w:color="auto" w:fill="E1DFDD"/>
    </w:rPr>
  </w:style>
  <w:style w:type="character" w:styleId="FollowedHyperlink">
    <w:name w:val="FollowedHyperlink"/>
    <w:basedOn w:val="DefaultParagraphFont"/>
    <w:uiPriority w:val="99"/>
    <w:semiHidden/>
    <w:unhideWhenUsed/>
    <w:rsid w:val="007B0B7D"/>
    <w:rPr>
      <w:color w:val="954F72" w:themeColor="followedHyperlink"/>
      <w:u w:val="single"/>
    </w:rPr>
  </w:style>
  <w:style w:type="paragraph" w:styleId="Revision">
    <w:name w:val="Revision"/>
    <w:hidden/>
    <w:uiPriority w:val="99"/>
    <w:semiHidden/>
    <w:rsid w:val="00B16FFB"/>
  </w:style>
  <w:style w:type="character" w:customStyle="1" w:styleId="UnresolvedMention2">
    <w:name w:val="Unresolved Mention2"/>
    <w:basedOn w:val="DefaultParagraphFont"/>
    <w:uiPriority w:val="99"/>
    <w:semiHidden/>
    <w:unhideWhenUsed/>
    <w:rsid w:val="003C3A02"/>
    <w:rPr>
      <w:color w:val="605E5C"/>
      <w:shd w:val="clear" w:color="auto" w:fill="E1DFDD"/>
    </w:rPr>
  </w:style>
  <w:style w:type="character" w:customStyle="1" w:styleId="Title1">
    <w:name w:val="Title1"/>
    <w:basedOn w:val="DefaultParagraphFont"/>
    <w:rsid w:val="00B36AC5"/>
  </w:style>
  <w:style w:type="character" w:customStyle="1" w:styleId="UnresolvedMention3">
    <w:name w:val="Unresolved Mention3"/>
    <w:basedOn w:val="DefaultParagraphFont"/>
    <w:uiPriority w:val="99"/>
    <w:semiHidden/>
    <w:unhideWhenUsed/>
    <w:rsid w:val="002E6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2196">
      <w:bodyDiv w:val="1"/>
      <w:marLeft w:val="0"/>
      <w:marRight w:val="0"/>
      <w:marTop w:val="0"/>
      <w:marBottom w:val="0"/>
      <w:divBdr>
        <w:top w:val="none" w:sz="0" w:space="0" w:color="auto"/>
        <w:left w:val="none" w:sz="0" w:space="0" w:color="auto"/>
        <w:bottom w:val="none" w:sz="0" w:space="0" w:color="auto"/>
        <w:right w:val="none" w:sz="0" w:space="0" w:color="auto"/>
      </w:divBdr>
    </w:div>
    <w:div w:id="402024118">
      <w:bodyDiv w:val="1"/>
      <w:marLeft w:val="0"/>
      <w:marRight w:val="0"/>
      <w:marTop w:val="0"/>
      <w:marBottom w:val="0"/>
      <w:divBdr>
        <w:top w:val="none" w:sz="0" w:space="0" w:color="auto"/>
        <w:left w:val="none" w:sz="0" w:space="0" w:color="auto"/>
        <w:bottom w:val="none" w:sz="0" w:space="0" w:color="auto"/>
        <w:right w:val="none" w:sz="0" w:space="0" w:color="auto"/>
      </w:divBdr>
    </w:div>
    <w:div w:id="480660800">
      <w:bodyDiv w:val="1"/>
      <w:marLeft w:val="0"/>
      <w:marRight w:val="0"/>
      <w:marTop w:val="0"/>
      <w:marBottom w:val="0"/>
      <w:divBdr>
        <w:top w:val="none" w:sz="0" w:space="0" w:color="auto"/>
        <w:left w:val="none" w:sz="0" w:space="0" w:color="auto"/>
        <w:bottom w:val="none" w:sz="0" w:space="0" w:color="auto"/>
        <w:right w:val="none" w:sz="0" w:space="0" w:color="auto"/>
      </w:divBdr>
    </w:div>
    <w:div w:id="604726675">
      <w:bodyDiv w:val="1"/>
      <w:marLeft w:val="0"/>
      <w:marRight w:val="0"/>
      <w:marTop w:val="0"/>
      <w:marBottom w:val="0"/>
      <w:divBdr>
        <w:top w:val="none" w:sz="0" w:space="0" w:color="auto"/>
        <w:left w:val="none" w:sz="0" w:space="0" w:color="auto"/>
        <w:bottom w:val="none" w:sz="0" w:space="0" w:color="auto"/>
        <w:right w:val="none" w:sz="0" w:space="0" w:color="auto"/>
      </w:divBdr>
    </w:div>
    <w:div w:id="700135307">
      <w:bodyDiv w:val="1"/>
      <w:marLeft w:val="0"/>
      <w:marRight w:val="0"/>
      <w:marTop w:val="0"/>
      <w:marBottom w:val="0"/>
      <w:divBdr>
        <w:top w:val="none" w:sz="0" w:space="0" w:color="auto"/>
        <w:left w:val="none" w:sz="0" w:space="0" w:color="auto"/>
        <w:bottom w:val="none" w:sz="0" w:space="0" w:color="auto"/>
        <w:right w:val="none" w:sz="0" w:space="0" w:color="auto"/>
      </w:divBdr>
    </w:div>
    <w:div w:id="847794159">
      <w:bodyDiv w:val="1"/>
      <w:marLeft w:val="0"/>
      <w:marRight w:val="0"/>
      <w:marTop w:val="0"/>
      <w:marBottom w:val="0"/>
      <w:divBdr>
        <w:top w:val="none" w:sz="0" w:space="0" w:color="auto"/>
        <w:left w:val="none" w:sz="0" w:space="0" w:color="auto"/>
        <w:bottom w:val="none" w:sz="0" w:space="0" w:color="auto"/>
        <w:right w:val="none" w:sz="0" w:space="0" w:color="auto"/>
      </w:divBdr>
    </w:div>
    <w:div w:id="961808649">
      <w:bodyDiv w:val="1"/>
      <w:marLeft w:val="0"/>
      <w:marRight w:val="0"/>
      <w:marTop w:val="0"/>
      <w:marBottom w:val="0"/>
      <w:divBdr>
        <w:top w:val="none" w:sz="0" w:space="0" w:color="auto"/>
        <w:left w:val="none" w:sz="0" w:space="0" w:color="auto"/>
        <w:bottom w:val="none" w:sz="0" w:space="0" w:color="auto"/>
        <w:right w:val="none" w:sz="0" w:space="0" w:color="auto"/>
      </w:divBdr>
    </w:div>
    <w:div w:id="992176466">
      <w:bodyDiv w:val="1"/>
      <w:marLeft w:val="0"/>
      <w:marRight w:val="0"/>
      <w:marTop w:val="0"/>
      <w:marBottom w:val="0"/>
      <w:divBdr>
        <w:top w:val="none" w:sz="0" w:space="0" w:color="auto"/>
        <w:left w:val="none" w:sz="0" w:space="0" w:color="auto"/>
        <w:bottom w:val="none" w:sz="0" w:space="0" w:color="auto"/>
        <w:right w:val="none" w:sz="0" w:space="0" w:color="auto"/>
      </w:divBdr>
    </w:div>
    <w:div w:id="1226835911">
      <w:bodyDiv w:val="1"/>
      <w:marLeft w:val="0"/>
      <w:marRight w:val="0"/>
      <w:marTop w:val="0"/>
      <w:marBottom w:val="0"/>
      <w:divBdr>
        <w:top w:val="none" w:sz="0" w:space="0" w:color="auto"/>
        <w:left w:val="none" w:sz="0" w:space="0" w:color="auto"/>
        <w:bottom w:val="none" w:sz="0" w:space="0" w:color="auto"/>
        <w:right w:val="none" w:sz="0" w:space="0" w:color="auto"/>
      </w:divBdr>
    </w:div>
    <w:div w:id="1232078616">
      <w:bodyDiv w:val="1"/>
      <w:marLeft w:val="0"/>
      <w:marRight w:val="0"/>
      <w:marTop w:val="0"/>
      <w:marBottom w:val="0"/>
      <w:divBdr>
        <w:top w:val="none" w:sz="0" w:space="0" w:color="auto"/>
        <w:left w:val="none" w:sz="0" w:space="0" w:color="auto"/>
        <w:bottom w:val="none" w:sz="0" w:space="0" w:color="auto"/>
        <w:right w:val="none" w:sz="0" w:space="0" w:color="auto"/>
      </w:divBdr>
    </w:div>
    <w:div w:id="1412313754">
      <w:bodyDiv w:val="1"/>
      <w:marLeft w:val="0"/>
      <w:marRight w:val="0"/>
      <w:marTop w:val="0"/>
      <w:marBottom w:val="0"/>
      <w:divBdr>
        <w:top w:val="none" w:sz="0" w:space="0" w:color="auto"/>
        <w:left w:val="none" w:sz="0" w:space="0" w:color="auto"/>
        <w:bottom w:val="none" w:sz="0" w:space="0" w:color="auto"/>
        <w:right w:val="none" w:sz="0" w:space="0" w:color="auto"/>
      </w:divBdr>
    </w:div>
    <w:div w:id="1481263095">
      <w:bodyDiv w:val="1"/>
      <w:marLeft w:val="0"/>
      <w:marRight w:val="0"/>
      <w:marTop w:val="0"/>
      <w:marBottom w:val="0"/>
      <w:divBdr>
        <w:top w:val="none" w:sz="0" w:space="0" w:color="auto"/>
        <w:left w:val="none" w:sz="0" w:space="0" w:color="auto"/>
        <w:bottom w:val="none" w:sz="0" w:space="0" w:color="auto"/>
        <w:right w:val="none" w:sz="0" w:space="0" w:color="auto"/>
      </w:divBdr>
    </w:div>
    <w:div w:id="1564175766">
      <w:bodyDiv w:val="1"/>
      <w:marLeft w:val="0"/>
      <w:marRight w:val="0"/>
      <w:marTop w:val="0"/>
      <w:marBottom w:val="0"/>
      <w:divBdr>
        <w:top w:val="none" w:sz="0" w:space="0" w:color="auto"/>
        <w:left w:val="none" w:sz="0" w:space="0" w:color="auto"/>
        <w:bottom w:val="none" w:sz="0" w:space="0" w:color="auto"/>
        <w:right w:val="none" w:sz="0" w:space="0" w:color="auto"/>
      </w:divBdr>
    </w:div>
    <w:div w:id="1588726554">
      <w:bodyDiv w:val="1"/>
      <w:marLeft w:val="0"/>
      <w:marRight w:val="0"/>
      <w:marTop w:val="0"/>
      <w:marBottom w:val="0"/>
      <w:divBdr>
        <w:top w:val="none" w:sz="0" w:space="0" w:color="auto"/>
        <w:left w:val="none" w:sz="0" w:space="0" w:color="auto"/>
        <w:bottom w:val="none" w:sz="0" w:space="0" w:color="auto"/>
        <w:right w:val="none" w:sz="0" w:space="0" w:color="auto"/>
      </w:divBdr>
    </w:div>
    <w:div w:id="1662587870">
      <w:bodyDiv w:val="1"/>
      <w:marLeft w:val="0"/>
      <w:marRight w:val="0"/>
      <w:marTop w:val="0"/>
      <w:marBottom w:val="0"/>
      <w:divBdr>
        <w:top w:val="none" w:sz="0" w:space="0" w:color="auto"/>
        <w:left w:val="none" w:sz="0" w:space="0" w:color="auto"/>
        <w:bottom w:val="none" w:sz="0" w:space="0" w:color="auto"/>
        <w:right w:val="none" w:sz="0" w:space="0" w:color="auto"/>
      </w:divBdr>
    </w:div>
    <w:div w:id="1685353989">
      <w:bodyDiv w:val="1"/>
      <w:marLeft w:val="0"/>
      <w:marRight w:val="0"/>
      <w:marTop w:val="0"/>
      <w:marBottom w:val="0"/>
      <w:divBdr>
        <w:top w:val="none" w:sz="0" w:space="0" w:color="auto"/>
        <w:left w:val="none" w:sz="0" w:space="0" w:color="auto"/>
        <w:bottom w:val="none" w:sz="0" w:space="0" w:color="auto"/>
        <w:right w:val="none" w:sz="0" w:space="0" w:color="auto"/>
      </w:divBdr>
    </w:div>
    <w:div w:id="1768767406">
      <w:bodyDiv w:val="1"/>
      <w:marLeft w:val="0"/>
      <w:marRight w:val="0"/>
      <w:marTop w:val="0"/>
      <w:marBottom w:val="0"/>
      <w:divBdr>
        <w:top w:val="none" w:sz="0" w:space="0" w:color="auto"/>
        <w:left w:val="none" w:sz="0" w:space="0" w:color="auto"/>
        <w:bottom w:val="none" w:sz="0" w:space="0" w:color="auto"/>
        <w:right w:val="none" w:sz="0" w:space="0" w:color="auto"/>
      </w:divBdr>
    </w:div>
    <w:div w:id="177478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gmsdocuments.ride.ri.gov/documentlibrary/EFDC4651-FDF1-4766-B40B-58FCD469D65E.docx" TargetMode="External"/><Relationship Id="rId18" Type="http://schemas.openxmlformats.org/officeDocument/2006/relationships/hyperlink" Target="http://gmsdocuments.ride.ri.gov/documentlibrary/D0B42ABE-3A76-421C-9AEF-EDC38FF8A14E.doc" TargetMode="External"/><Relationship Id="rId26" Type="http://schemas.openxmlformats.org/officeDocument/2006/relationships/hyperlink" Target="http://gmsdocuments.ride.ri.gov/documentlibrary/9F7361FB-43E2-4CF6-A0A2-52B686C0F582.docx" TargetMode="External"/><Relationship Id="rId3" Type="http://schemas.openxmlformats.org/officeDocument/2006/relationships/customXml" Target="../customXml/item3.xml"/><Relationship Id="rId21" Type="http://schemas.openxmlformats.org/officeDocument/2006/relationships/hyperlink" Target="http://gmsdocuments.ride.ri.gov/documentlibrary/E94CDC03-029C-4A45-A20B-389693690F1B.docx" TargetMode="External"/><Relationship Id="rId7" Type="http://schemas.openxmlformats.org/officeDocument/2006/relationships/settings" Target="settings.xml"/><Relationship Id="rId12" Type="http://schemas.openxmlformats.org/officeDocument/2006/relationships/hyperlink" Target="http://gmsdocuments.ride.ri.gov/documentlibrary/9CA668F1-D9E8-4488-AFFF-19ECCCB075CC.docx" TargetMode="External"/><Relationship Id="rId17" Type="http://schemas.openxmlformats.org/officeDocument/2006/relationships/hyperlink" Target="http://gmsdocuments.ride.ri.gov/documentlibrary/38A0E767-C873-4A62-B336-09AE730A0809.doc" TargetMode="External"/><Relationship Id="rId25" Type="http://schemas.openxmlformats.org/officeDocument/2006/relationships/hyperlink" Target="http://media.ride.ri.gov/CRP/IDEAFY2012CRP_revisions/story_html5.html" TargetMode="External"/><Relationship Id="rId2" Type="http://schemas.openxmlformats.org/officeDocument/2006/relationships/customXml" Target="../customXml/item2.xml"/><Relationship Id="rId16" Type="http://schemas.openxmlformats.org/officeDocument/2006/relationships/hyperlink" Target="http://gmsdocuments.ride.ri.gov/documentlibrary/2F347057-9D64-45A7-BCE0-E82F7F5AE090.docx" TargetMode="External"/><Relationship Id="rId20" Type="http://schemas.openxmlformats.org/officeDocument/2006/relationships/hyperlink" Target="http://gmsdocuments.ride.ri.gov/documentlibrary/739A240B-C873-48F9-85A5-2AA2CF154FC7.docx"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tiff"/><Relationship Id="rId24" Type="http://schemas.openxmlformats.org/officeDocument/2006/relationships/hyperlink" Target="http://media.ride.ri.gov/CRP/IDEAFY2012CRP_revisions/story_html5.htm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gmsdocuments.ride.ri.gov/documentlibrary/3B2429F6-FD53-4901-B5AD-5D1246EAA446.pdf" TargetMode="External"/><Relationship Id="rId23" Type="http://schemas.openxmlformats.org/officeDocument/2006/relationships/hyperlink" Target="http://gmsdocuments.ride.ri.gov/documentlibrary/22A9D628-E787-45D7-91C0-51E577FEEA48.docx"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gmsdocuments.ride.ri.gov/documentlibrary/D86A5A04-F6C5-408A-8698-346ECF9C5EBE.docx"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gmsdocuments.ride.ri.gov/documentlibrary/BBFD5747-330E-4EBB-9A07-DFAE882054F4.pdf" TargetMode="External"/><Relationship Id="rId22" Type="http://schemas.openxmlformats.org/officeDocument/2006/relationships/hyperlink" Target="http://gmsdocuments.ride.ri.gov/documentlibrary/F9561986-D96B-4BE4-84F7-93DE0B02E389.xlsx"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F76F465C5F14489DF24E5D9E0F3326" ma:contentTypeVersion="11" ma:contentTypeDescription="Create a new document." ma:contentTypeScope="" ma:versionID="8e84e0629edd048ef4cc9c7d704af81c">
  <xsd:schema xmlns:xsd="http://www.w3.org/2001/XMLSchema" xmlns:xs="http://www.w3.org/2001/XMLSchema" xmlns:p="http://schemas.microsoft.com/office/2006/metadata/properties" xmlns:ns2="11bbf365-4a2a-4f32-8d88-c46c05a6d43b" xmlns:ns3="96b929e1-60f8-4e6e-bce1-483ba4b2add2" targetNamespace="http://schemas.microsoft.com/office/2006/metadata/properties" ma:root="true" ma:fieldsID="a95c023e1de54eb0bfa2652cd16aaf75" ns2:_="" ns3:_="">
    <xsd:import namespace="11bbf365-4a2a-4f32-8d88-c46c05a6d43b"/>
    <xsd:import namespace="96b929e1-60f8-4e6e-bce1-483ba4b2add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bbf365-4a2a-4f32-8d88-c46c05a6d4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b929e1-60f8-4e6e-bce1-483ba4b2add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71F11-E1CE-4350-8499-5298A71E5A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CE03E4-20F3-4A67-BD0A-E0FB6A8245BD}">
  <ds:schemaRefs>
    <ds:schemaRef ds:uri="http://schemas.microsoft.com/sharepoint/v3/contenttype/forms"/>
  </ds:schemaRefs>
</ds:datastoreItem>
</file>

<file path=customXml/itemProps3.xml><?xml version="1.0" encoding="utf-8"?>
<ds:datastoreItem xmlns:ds="http://schemas.openxmlformats.org/officeDocument/2006/customXml" ds:itemID="{490439C4-F2E9-499D-82E6-AD30F06E56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bbf365-4a2a-4f32-8d88-c46c05a6d43b"/>
    <ds:schemaRef ds:uri="96b929e1-60f8-4e6e-bce1-483ba4b2ad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901621-10A0-453E-8F48-C80711D86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2799</Words>
  <Characters>15956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18718</CharactersWithSpaces>
  <SharedDoc>false</SharedDoc>
  <HLinks>
    <vt:vector size="180" baseType="variant">
      <vt:variant>
        <vt:i4>5308426</vt:i4>
      </vt:variant>
      <vt:variant>
        <vt:i4>86</vt:i4>
      </vt:variant>
      <vt:variant>
        <vt:i4>0</vt:i4>
      </vt:variant>
      <vt:variant>
        <vt:i4>5</vt:i4>
      </vt:variant>
      <vt:variant>
        <vt:lpwstr>http://media.ride.ri.gov/CRP/IDEAFY2012CRP_revisions/story_html5.html</vt:lpwstr>
      </vt:variant>
      <vt:variant>
        <vt:lpwstr/>
      </vt:variant>
      <vt:variant>
        <vt:i4>7274612</vt:i4>
      </vt:variant>
      <vt:variant>
        <vt:i4>83</vt:i4>
      </vt:variant>
      <vt:variant>
        <vt:i4>0</vt:i4>
      </vt:variant>
      <vt:variant>
        <vt:i4>5</vt:i4>
      </vt:variant>
      <vt:variant>
        <vt:lpwstr/>
      </vt:variant>
      <vt:variant>
        <vt:lpwstr>TOC</vt:lpwstr>
      </vt:variant>
      <vt:variant>
        <vt:i4>5308426</vt:i4>
      </vt:variant>
      <vt:variant>
        <vt:i4>80</vt:i4>
      </vt:variant>
      <vt:variant>
        <vt:i4>0</vt:i4>
      </vt:variant>
      <vt:variant>
        <vt:i4>5</vt:i4>
      </vt:variant>
      <vt:variant>
        <vt:lpwstr>http://media.ride.ri.gov/CRP/IDEAFY2012CRP_revisions/story_html5.html</vt:lpwstr>
      </vt:variant>
      <vt:variant>
        <vt:lpwstr/>
      </vt:variant>
      <vt:variant>
        <vt:i4>5177348</vt:i4>
      </vt:variant>
      <vt:variant>
        <vt:i4>77</vt:i4>
      </vt:variant>
      <vt:variant>
        <vt:i4>0</vt:i4>
      </vt:variant>
      <vt:variant>
        <vt:i4>5</vt:i4>
      </vt:variant>
      <vt:variant>
        <vt:lpwstr>http://gmsdocuments.ride.ri.gov/documentlibrary/22A9D628-E787-45D7-91C0-51E577FEEA48.docx</vt:lpwstr>
      </vt:variant>
      <vt:variant>
        <vt:lpwstr/>
      </vt:variant>
      <vt:variant>
        <vt:i4>7274612</vt:i4>
      </vt:variant>
      <vt:variant>
        <vt:i4>74</vt:i4>
      </vt:variant>
      <vt:variant>
        <vt:i4>0</vt:i4>
      </vt:variant>
      <vt:variant>
        <vt:i4>5</vt:i4>
      </vt:variant>
      <vt:variant>
        <vt:lpwstr/>
      </vt:variant>
      <vt:variant>
        <vt:lpwstr>TOC</vt:lpwstr>
      </vt:variant>
      <vt:variant>
        <vt:i4>4915201</vt:i4>
      </vt:variant>
      <vt:variant>
        <vt:i4>72</vt:i4>
      </vt:variant>
      <vt:variant>
        <vt:i4>0</vt:i4>
      </vt:variant>
      <vt:variant>
        <vt:i4>5</vt:i4>
      </vt:variant>
      <vt:variant>
        <vt:lpwstr>http://gmsdocuments.ride.ri.gov/documentlibrary/576B7B33-4CA0-46D5-96E1-AE6CDEA645DE.docx</vt:lpwstr>
      </vt:variant>
      <vt:variant>
        <vt:lpwstr/>
      </vt:variant>
      <vt:variant>
        <vt:i4>7274612</vt:i4>
      </vt:variant>
      <vt:variant>
        <vt:i4>69</vt:i4>
      </vt:variant>
      <vt:variant>
        <vt:i4>0</vt:i4>
      </vt:variant>
      <vt:variant>
        <vt:i4>5</vt:i4>
      </vt:variant>
      <vt:variant>
        <vt:lpwstr/>
      </vt:variant>
      <vt:variant>
        <vt:lpwstr>TOC</vt:lpwstr>
      </vt:variant>
      <vt:variant>
        <vt:i4>1704016</vt:i4>
      </vt:variant>
      <vt:variant>
        <vt:i4>66</vt:i4>
      </vt:variant>
      <vt:variant>
        <vt:i4>0</vt:i4>
      </vt:variant>
      <vt:variant>
        <vt:i4>5</vt:i4>
      </vt:variant>
      <vt:variant>
        <vt:lpwstr>http://gmsdocuments.ride.ri.gov/documentlibrary/F9561986-D96B-4BE4-84F7-93DE0B02E389.xlsx</vt:lpwstr>
      </vt:variant>
      <vt:variant>
        <vt:lpwstr/>
      </vt:variant>
      <vt:variant>
        <vt:i4>4587520</vt:i4>
      </vt:variant>
      <vt:variant>
        <vt:i4>63</vt:i4>
      </vt:variant>
      <vt:variant>
        <vt:i4>0</vt:i4>
      </vt:variant>
      <vt:variant>
        <vt:i4>5</vt:i4>
      </vt:variant>
      <vt:variant>
        <vt:lpwstr>http://gmsdocuments.ride.ri.gov/documentlibrary/E94CDC03-029C-4A45-A20B-389693690F1B.docx</vt:lpwstr>
      </vt:variant>
      <vt:variant>
        <vt:lpwstr/>
      </vt:variant>
      <vt:variant>
        <vt:i4>1638403</vt:i4>
      </vt:variant>
      <vt:variant>
        <vt:i4>60</vt:i4>
      </vt:variant>
      <vt:variant>
        <vt:i4>0</vt:i4>
      </vt:variant>
      <vt:variant>
        <vt:i4>5</vt:i4>
      </vt:variant>
      <vt:variant>
        <vt:lpwstr>http://gmsdocuments.ride.ri.gov/documentlibrary/739A240B-C873-48F9-85A5-2AA2CF154FC7.docx</vt:lpwstr>
      </vt:variant>
      <vt:variant>
        <vt:lpwstr/>
      </vt:variant>
      <vt:variant>
        <vt:i4>7274612</vt:i4>
      </vt:variant>
      <vt:variant>
        <vt:i4>57</vt:i4>
      </vt:variant>
      <vt:variant>
        <vt:i4>0</vt:i4>
      </vt:variant>
      <vt:variant>
        <vt:i4>5</vt:i4>
      </vt:variant>
      <vt:variant>
        <vt:lpwstr/>
      </vt:variant>
      <vt:variant>
        <vt:lpwstr>TOC</vt:lpwstr>
      </vt:variant>
      <vt:variant>
        <vt:i4>5046366</vt:i4>
      </vt:variant>
      <vt:variant>
        <vt:i4>54</vt:i4>
      </vt:variant>
      <vt:variant>
        <vt:i4>0</vt:i4>
      </vt:variant>
      <vt:variant>
        <vt:i4>5</vt:i4>
      </vt:variant>
      <vt:variant>
        <vt:lpwstr>http://gmsdocuments.ride.ri.gov/documentlibrary/D86A5A04-F6C5-408A-8698-346ECF9C5EBE.docx</vt:lpwstr>
      </vt:variant>
      <vt:variant>
        <vt:lpwstr/>
      </vt:variant>
      <vt:variant>
        <vt:i4>1310734</vt:i4>
      </vt:variant>
      <vt:variant>
        <vt:i4>51</vt:i4>
      </vt:variant>
      <vt:variant>
        <vt:i4>0</vt:i4>
      </vt:variant>
      <vt:variant>
        <vt:i4>5</vt:i4>
      </vt:variant>
      <vt:variant>
        <vt:lpwstr>http://gmsdocuments.ride.ri.gov/documentlibrary/D0B42ABE-3A76-421C-9AEF-EDC38FF8A14E.doc</vt:lpwstr>
      </vt:variant>
      <vt:variant>
        <vt:lpwstr/>
      </vt:variant>
      <vt:variant>
        <vt:i4>1114203</vt:i4>
      </vt:variant>
      <vt:variant>
        <vt:i4>48</vt:i4>
      </vt:variant>
      <vt:variant>
        <vt:i4>0</vt:i4>
      </vt:variant>
      <vt:variant>
        <vt:i4>5</vt:i4>
      </vt:variant>
      <vt:variant>
        <vt:lpwstr>http://gmsdocuments.ride.ri.gov/documentlibrary/38A0E767-C873-4A62-B336-09AE730A0809.doc</vt:lpwstr>
      </vt:variant>
      <vt:variant>
        <vt:lpwstr/>
      </vt:variant>
      <vt:variant>
        <vt:i4>4587612</vt:i4>
      </vt:variant>
      <vt:variant>
        <vt:i4>45</vt:i4>
      </vt:variant>
      <vt:variant>
        <vt:i4>0</vt:i4>
      </vt:variant>
      <vt:variant>
        <vt:i4>5</vt:i4>
      </vt:variant>
      <vt:variant>
        <vt:lpwstr>http://gmsdocuments.ride.ri.gov/documentlibrary/2F347057-9D64-45A7-BCE0-E82F7F5AE090.docx</vt:lpwstr>
      </vt:variant>
      <vt:variant>
        <vt:lpwstr/>
      </vt:variant>
      <vt:variant>
        <vt:i4>7274612</vt:i4>
      </vt:variant>
      <vt:variant>
        <vt:i4>42</vt:i4>
      </vt:variant>
      <vt:variant>
        <vt:i4>0</vt:i4>
      </vt:variant>
      <vt:variant>
        <vt:i4>5</vt:i4>
      </vt:variant>
      <vt:variant>
        <vt:lpwstr/>
      </vt:variant>
      <vt:variant>
        <vt:lpwstr>TOC</vt:lpwstr>
      </vt:variant>
      <vt:variant>
        <vt:i4>5439580</vt:i4>
      </vt:variant>
      <vt:variant>
        <vt:i4>39</vt:i4>
      </vt:variant>
      <vt:variant>
        <vt:i4>0</vt:i4>
      </vt:variant>
      <vt:variant>
        <vt:i4>5</vt:i4>
      </vt:variant>
      <vt:variant>
        <vt:lpwstr>http://gmsdocuments.ride.ri.gov/documentlibrary/3B2429F6-FD53-4901-B5AD-5D1246EAA446.pdf</vt:lpwstr>
      </vt:variant>
      <vt:variant>
        <vt:lpwstr/>
      </vt:variant>
      <vt:variant>
        <vt:i4>5308420</vt:i4>
      </vt:variant>
      <vt:variant>
        <vt:i4>36</vt:i4>
      </vt:variant>
      <vt:variant>
        <vt:i4>0</vt:i4>
      </vt:variant>
      <vt:variant>
        <vt:i4>5</vt:i4>
      </vt:variant>
      <vt:variant>
        <vt:lpwstr>http://gmsdocuments.ride.ri.gov/documentlibrary/BBFD5747-330E-4EBB-9A07-DFAE882054F4.pdf</vt:lpwstr>
      </vt:variant>
      <vt:variant>
        <vt:lpwstr/>
      </vt:variant>
      <vt:variant>
        <vt:i4>7274612</vt:i4>
      </vt:variant>
      <vt:variant>
        <vt:i4>33</vt:i4>
      </vt:variant>
      <vt:variant>
        <vt:i4>0</vt:i4>
      </vt:variant>
      <vt:variant>
        <vt:i4>5</vt:i4>
      </vt:variant>
      <vt:variant>
        <vt:lpwstr/>
      </vt:variant>
      <vt:variant>
        <vt:lpwstr>TOC</vt:lpwstr>
      </vt:variant>
      <vt:variant>
        <vt:i4>1310801</vt:i4>
      </vt:variant>
      <vt:variant>
        <vt:i4>30</vt:i4>
      </vt:variant>
      <vt:variant>
        <vt:i4>0</vt:i4>
      </vt:variant>
      <vt:variant>
        <vt:i4>5</vt:i4>
      </vt:variant>
      <vt:variant>
        <vt:lpwstr>http://gmsdocuments.ride.ri.gov/documentlibrary/EFDC4651-FDF1-4766-B40B-58FCD469D65E.docx</vt:lpwstr>
      </vt:variant>
      <vt:variant>
        <vt:lpwstr/>
      </vt:variant>
      <vt:variant>
        <vt:i4>4784132</vt:i4>
      </vt:variant>
      <vt:variant>
        <vt:i4>27</vt:i4>
      </vt:variant>
      <vt:variant>
        <vt:i4>0</vt:i4>
      </vt:variant>
      <vt:variant>
        <vt:i4>5</vt:i4>
      </vt:variant>
      <vt:variant>
        <vt:lpwstr>http://gmsdocuments.ride.ri.gov/documentlibrary/9CA668F1-D9E8-4488-AFFF-19ECCCB075CC.docx</vt:lpwstr>
      </vt:variant>
      <vt:variant>
        <vt:lpwstr/>
      </vt:variant>
      <vt:variant>
        <vt:i4>7274612</vt:i4>
      </vt:variant>
      <vt:variant>
        <vt:i4>24</vt:i4>
      </vt:variant>
      <vt:variant>
        <vt:i4>0</vt:i4>
      </vt:variant>
      <vt:variant>
        <vt:i4>5</vt:i4>
      </vt:variant>
      <vt:variant>
        <vt:lpwstr/>
      </vt:variant>
      <vt:variant>
        <vt:lpwstr>TOC</vt:lpwstr>
      </vt:variant>
      <vt:variant>
        <vt:i4>7274612</vt:i4>
      </vt:variant>
      <vt:variant>
        <vt:i4>21</vt:i4>
      </vt:variant>
      <vt:variant>
        <vt:i4>0</vt:i4>
      </vt:variant>
      <vt:variant>
        <vt:i4>5</vt:i4>
      </vt:variant>
      <vt:variant>
        <vt:lpwstr/>
      </vt:variant>
      <vt:variant>
        <vt:lpwstr>TOC</vt:lpwstr>
      </vt:variant>
      <vt:variant>
        <vt:i4>6357094</vt:i4>
      </vt:variant>
      <vt:variant>
        <vt:i4>18</vt:i4>
      </vt:variant>
      <vt:variant>
        <vt:i4>0</vt:i4>
      </vt:variant>
      <vt:variant>
        <vt:i4>5</vt:i4>
      </vt:variant>
      <vt:variant>
        <vt:lpwstr/>
      </vt:variant>
      <vt:variant>
        <vt:lpwstr>FAQ</vt:lpwstr>
      </vt:variant>
      <vt:variant>
        <vt:i4>327692</vt:i4>
      </vt:variant>
      <vt:variant>
        <vt:i4>15</vt:i4>
      </vt:variant>
      <vt:variant>
        <vt:i4>0</vt:i4>
      </vt:variant>
      <vt:variant>
        <vt:i4>5</vt:i4>
      </vt:variant>
      <vt:variant>
        <vt:lpwstr/>
      </vt:variant>
      <vt:variant>
        <vt:lpwstr>IDEA</vt:lpwstr>
      </vt:variant>
      <vt:variant>
        <vt:i4>851987</vt:i4>
      </vt:variant>
      <vt:variant>
        <vt:i4>12</vt:i4>
      </vt:variant>
      <vt:variant>
        <vt:i4>0</vt:i4>
      </vt:variant>
      <vt:variant>
        <vt:i4>5</vt:i4>
      </vt:variant>
      <vt:variant>
        <vt:lpwstr/>
      </vt:variant>
      <vt:variant>
        <vt:lpwstr>TitleIVA</vt:lpwstr>
      </vt:variant>
      <vt:variant>
        <vt:i4>327692</vt:i4>
      </vt:variant>
      <vt:variant>
        <vt:i4>9</vt:i4>
      </vt:variant>
      <vt:variant>
        <vt:i4>0</vt:i4>
      </vt:variant>
      <vt:variant>
        <vt:i4>5</vt:i4>
      </vt:variant>
      <vt:variant>
        <vt:lpwstr/>
      </vt:variant>
      <vt:variant>
        <vt:lpwstr>TitleIIIA</vt:lpwstr>
      </vt:variant>
      <vt:variant>
        <vt:i4>851980</vt:i4>
      </vt:variant>
      <vt:variant>
        <vt:i4>6</vt:i4>
      </vt:variant>
      <vt:variant>
        <vt:i4>0</vt:i4>
      </vt:variant>
      <vt:variant>
        <vt:i4>5</vt:i4>
      </vt:variant>
      <vt:variant>
        <vt:lpwstr/>
      </vt:variant>
      <vt:variant>
        <vt:lpwstr>TitleIIA</vt:lpwstr>
      </vt:variant>
      <vt:variant>
        <vt:i4>7077989</vt:i4>
      </vt:variant>
      <vt:variant>
        <vt:i4>3</vt:i4>
      </vt:variant>
      <vt:variant>
        <vt:i4>0</vt:i4>
      </vt:variant>
      <vt:variant>
        <vt:i4>5</vt:i4>
      </vt:variant>
      <vt:variant>
        <vt:lpwstr/>
      </vt:variant>
      <vt:variant>
        <vt:lpwstr>TitleIA</vt:lpwstr>
      </vt:variant>
      <vt:variant>
        <vt:i4>1835037</vt:i4>
      </vt:variant>
      <vt:variant>
        <vt:i4>0</vt:i4>
      </vt:variant>
      <vt:variant>
        <vt:i4>0</vt:i4>
      </vt:variant>
      <vt:variant>
        <vt:i4>5</vt:i4>
      </vt:variant>
      <vt:variant>
        <vt:lpwstr/>
      </vt:variant>
      <vt:variant>
        <vt:lpwstr>Intro</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Deragon, Mike</dc:creator>
  <cp:keywords/>
  <dc:description/>
  <cp:lastModifiedBy>Deragon, Mike</cp:lastModifiedBy>
  <cp:revision>2</cp:revision>
  <dcterms:created xsi:type="dcterms:W3CDTF">2020-06-24T13:33:00Z</dcterms:created>
  <dcterms:modified xsi:type="dcterms:W3CDTF">2020-06-24T13:33:00Z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0x010100DBF76F465C5F14489DF24E5D9E0F3326</vt:lpwstr>
  </property>
</Properties>
</file>